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7CBFC9" w14:textId="64AFD70C" w:rsidR="00B66424" w:rsidRDefault="00D51B9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Xxxx</w:t>
      </w:r>
      <w:r w:rsidR="00B66424">
        <w:rPr>
          <w:rFonts w:ascii="Arial" w:hAnsi="Arial" w:cs="Arial"/>
          <w:sz w:val="20"/>
        </w:rPr>
        <w:t>/2Z/           /202</w:t>
      </w:r>
      <w:r>
        <w:rPr>
          <w:rFonts w:ascii="Arial" w:hAnsi="Arial" w:cs="Arial"/>
          <w:sz w:val="20"/>
        </w:rPr>
        <w:t>5/XX</w:t>
      </w:r>
      <w:r w:rsidR="00B66424">
        <w:rPr>
          <w:rFonts w:ascii="Arial" w:hAnsi="Arial" w:cs="Arial"/>
          <w:sz w:val="20"/>
        </w:rPr>
        <w:tab/>
      </w:r>
      <w:r w:rsidR="00B66424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  <w:t xml:space="preserve">    Płock, dn. </w:t>
      </w:r>
    </w:p>
    <w:p w14:paraId="4FD66094" w14:textId="77777777" w:rsidR="00B66424" w:rsidRDefault="00B66424">
      <w:pPr>
        <w:jc w:val="both"/>
        <w:rPr>
          <w:rFonts w:ascii="Arial" w:hAnsi="Arial" w:cs="Arial"/>
          <w:sz w:val="20"/>
        </w:rPr>
      </w:pPr>
    </w:p>
    <w:p w14:paraId="6E43F072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  <w:szCs w:val="22"/>
        </w:rPr>
        <w:t>NR ZAM SAP MM 59000</w:t>
      </w:r>
    </w:p>
    <w:p w14:paraId="3F6C27B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</w:p>
    <w:p w14:paraId="333CA3AC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ZAMÓWIENIE Nr </w:t>
      </w:r>
      <w:r w:rsidR="002C4F49">
        <w:rPr>
          <w:rFonts w:ascii="Arial" w:hAnsi="Arial" w:cs="Arial"/>
          <w:b/>
          <w:sz w:val="20"/>
        </w:rPr>
        <w:t>……………..</w:t>
      </w:r>
    </w:p>
    <w:p w14:paraId="385FD18E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Nr ref. </w:t>
      </w:r>
      <w:r w:rsidR="002C4F49">
        <w:rPr>
          <w:rFonts w:ascii="Arial" w:hAnsi="Arial" w:cs="Arial"/>
          <w:b/>
          <w:sz w:val="20"/>
        </w:rPr>
        <w:t>………………….</w:t>
      </w:r>
    </w:p>
    <w:p w14:paraId="4EF706C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SAP: </w:t>
      </w:r>
      <w:r w:rsidR="002C4F49">
        <w:rPr>
          <w:rFonts w:ascii="Arial" w:hAnsi="Arial" w:cs="Arial"/>
          <w:b/>
          <w:sz w:val="20"/>
        </w:rPr>
        <w:t>………………………</w:t>
      </w:r>
    </w:p>
    <w:p w14:paraId="75CC0A75" w14:textId="77777777" w:rsidR="00B66424" w:rsidRPr="00D51B9B" w:rsidRDefault="00B66424">
      <w:pPr>
        <w:pStyle w:val="Tekstpodstawowy"/>
        <w:tabs>
          <w:tab w:val="left" w:pos="851"/>
        </w:tabs>
        <w:ind w:right="0"/>
        <w:rPr>
          <w:rFonts w:ascii="Arial" w:hAnsi="Arial" w:cs="Arial"/>
          <w:bCs/>
          <w:sz w:val="20"/>
          <w:lang w:val="pl-PL"/>
        </w:rPr>
      </w:pPr>
      <w:r w:rsidRPr="00D51B9B">
        <w:rPr>
          <w:rFonts w:ascii="Arial" w:hAnsi="Arial" w:cs="Arial"/>
          <w:b w:val="0"/>
          <w:sz w:val="20"/>
          <w:lang w:val="pl-PL"/>
        </w:rPr>
        <w:t>pomiędzy:</w:t>
      </w:r>
    </w:p>
    <w:p w14:paraId="2FBA289C" w14:textId="680B8AFD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ORLEN Projekt Spółka Akcyjna </w:t>
      </w:r>
      <w:r>
        <w:rPr>
          <w:rFonts w:ascii="Arial" w:hAnsi="Arial" w:cs="Arial"/>
          <w:sz w:val="20"/>
        </w:rPr>
        <w:t>z siedzibą przy ulicy Zglenickiego 42, 09-411 Płock,</w:t>
      </w:r>
      <w:r w:rsidR="00AD6124">
        <w:rPr>
          <w:rFonts w:ascii="Arial" w:hAnsi="Arial" w:cs="Arial"/>
          <w:sz w:val="20"/>
        </w:rPr>
        <w:t xml:space="preserve"> wpisaną </w:t>
      </w:r>
      <w:r>
        <w:rPr>
          <w:rFonts w:ascii="Arial" w:hAnsi="Arial" w:cs="Arial"/>
          <w:sz w:val="20"/>
        </w:rPr>
        <w:t>do rejestru przedsiębiorców Krajowego Rejestru Sądowego prowadzonego przez Sąd Rejonowy dla Łodzi – Śródmieścia w Łodzi, XX Wydział Gospodarczy Krajowego Rejestru Sądowego pod numerem KRS 0000064194, kapitał zakładowy/wpłacony 1.500.000,00 zł, NIP 774-23-72-663, REGON 610411633, BDO 000025750, reprezentowaną przez:</w:t>
      </w:r>
    </w:p>
    <w:p w14:paraId="13B4B720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16E200EC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……………………………………………………………..</w:t>
      </w:r>
    </w:p>
    <w:p w14:paraId="774A1D5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7154C156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</w:t>
      </w:r>
    </w:p>
    <w:p w14:paraId="5B89F08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5DE8294" w14:textId="6860D779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</w:t>
      </w:r>
      <w:r w:rsidR="00D51B9B">
        <w:rPr>
          <w:rFonts w:ascii="Arial" w:hAnsi="Arial" w:cs="Arial"/>
          <w:sz w:val="20"/>
        </w:rPr>
        <w:t xml:space="preserve"> Zamawiającym lub</w:t>
      </w:r>
      <w:r>
        <w:rPr>
          <w:rFonts w:ascii="Arial" w:hAnsi="Arial" w:cs="Arial"/>
          <w:sz w:val="20"/>
        </w:rPr>
        <w:t xml:space="preserve"> Kupującym</w:t>
      </w:r>
    </w:p>
    <w:p w14:paraId="54443F6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a</w:t>
      </w:r>
    </w:p>
    <w:p w14:paraId="59424CBB" w14:textId="77B1B739" w:rsidR="00B66424" w:rsidRDefault="002C4F49">
      <w:pPr>
        <w:spacing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DANE </w:t>
      </w:r>
      <w:r w:rsidR="00D51B9B">
        <w:rPr>
          <w:rFonts w:ascii="Arial" w:hAnsi="Arial" w:cs="Arial"/>
          <w:b/>
          <w:bCs/>
          <w:sz w:val="20"/>
        </w:rPr>
        <w:t>WYKONAWCY</w:t>
      </w:r>
      <w:r w:rsidR="000060E8">
        <w:rPr>
          <w:rFonts w:ascii="Arial" w:hAnsi="Arial" w:cs="Arial"/>
          <w:b/>
          <w:bCs/>
          <w:sz w:val="20"/>
        </w:rPr>
        <w:t>/SPRZEDAWCY</w:t>
      </w:r>
    </w:p>
    <w:p w14:paraId="5F867FB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Cs/>
          <w:sz w:val="20"/>
        </w:rPr>
      </w:pPr>
    </w:p>
    <w:p w14:paraId="45DF85B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…………………………………………………….</w:t>
      </w:r>
    </w:p>
    <w:p w14:paraId="2B1AD58B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3F7EF137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</w:t>
      </w:r>
    </w:p>
    <w:p w14:paraId="03F89BE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</w:p>
    <w:p w14:paraId="55AFC6C4" w14:textId="51A2115D" w:rsidR="00053A05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</w:t>
      </w:r>
      <w:r w:rsidR="00D51B9B">
        <w:rPr>
          <w:rFonts w:ascii="Arial" w:hAnsi="Arial" w:cs="Arial"/>
          <w:sz w:val="20"/>
        </w:rPr>
        <w:t xml:space="preserve"> Wykonawcą lub</w:t>
      </w:r>
      <w:r>
        <w:rPr>
          <w:rFonts w:ascii="Arial" w:hAnsi="Arial" w:cs="Arial"/>
          <w:sz w:val="20"/>
        </w:rPr>
        <w:t xml:space="preserve"> Sprzedawcą</w:t>
      </w:r>
      <w:r w:rsidR="008C530E">
        <w:rPr>
          <w:rFonts w:ascii="Arial" w:hAnsi="Arial" w:cs="Arial"/>
          <w:sz w:val="20"/>
        </w:rPr>
        <w:t xml:space="preserve"> </w:t>
      </w:r>
    </w:p>
    <w:p w14:paraId="53693BB9" w14:textId="77777777" w:rsidR="00053A05" w:rsidRPr="00694046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 w:rsidRPr="00694046">
        <w:rPr>
          <w:rFonts w:ascii="Arial" w:hAnsi="Arial" w:cs="Arial"/>
          <w:b/>
          <w:sz w:val="20"/>
        </w:rPr>
        <w:t>We wszelkiej korespondencji</w:t>
      </w:r>
      <w:r w:rsidRPr="00053A05">
        <w:rPr>
          <w:rFonts w:ascii="Arial" w:hAnsi="Arial" w:cs="Arial"/>
          <w:b/>
          <w:sz w:val="20"/>
        </w:rPr>
        <w:t xml:space="preserve"> proszę powoływać się na numer </w:t>
      </w:r>
      <w:r>
        <w:rPr>
          <w:rFonts w:ascii="Arial" w:hAnsi="Arial" w:cs="Arial"/>
          <w:b/>
          <w:sz w:val="20"/>
        </w:rPr>
        <w:t>Z</w:t>
      </w:r>
      <w:r w:rsidRPr="00694046">
        <w:rPr>
          <w:rFonts w:ascii="Arial" w:hAnsi="Arial" w:cs="Arial"/>
          <w:b/>
          <w:sz w:val="20"/>
        </w:rPr>
        <w:t>amówienia SAPMM 59000</w:t>
      </w:r>
    </w:p>
    <w:p w14:paraId="0724FEF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31567D5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Na podstawie przyjętej oferty</w:t>
      </w:r>
      <w:r w:rsidR="002C4F49">
        <w:rPr>
          <w:rFonts w:ascii="Arial" w:hAnsi="Arial" w:cs="Arial"/>
          <w:sz w:val="20"/>
        </w:rPr>
        <w:t>………………..</w:t>
      </w:r>
      <w:r>
        <w:rPr>
          <w:rFonts w:ascii="Arial" w:hAnsi="Arial" w:cs="Arial"/>
          <w:sz w:val="20"/>
        </w:rPr>
        <w:t xml:space="preserve"> (Załącznik nr 1), składamy Zamówienie na dostawę</w:t>
      </w:r>
      <w:r w:rsidR="002A6E4C">
        <w:rPr>
          <w:rFonts w:ascii="Arial" w:hAnsi="Arial" w:cs="Arial"/>
          <w:sz w:val="20"/>
        </w:rPr>
        <w:t>/zakup</w:t>
      </w:r>
      <w:r>
        <w:rPr>
          <w:rFonts w:ascii="Arial" w:hAnsi="Arial" w:cs="Arial"/>
          <w:sz w:val="20"/>
        </w:rPr>
        <w:t xml:space="preserve"> </w:t>
      </w:r>
      <w:r w:rsidR="002C4F49">
        <w:rPr>
          <w:rFonts w:ascii="Arial" w:hAnsi="Arial" w:cs="Arial"/>
          <w:b/>
          <w:i/>
          <w:iCs/>
          <w:sz w:val="20"/>
        </w:rPr>
        <w:t>………………………………….</w:t>
      </w:r>
      <w:r>
        <w:rPr>
          <w:rFonts w:ascii="Arial" w:hAnsi="Arial" w:cs="Arial"/>
          <w:b/>
          <w:i/>
          <w:iCs/>
          <w:sz w:val="20"/>
        </w:rPr>
        <w:t xml:space="preserve"> w ramach zad</w:t>
      </w:r>
      <w:r w:rsidR="00053A05">
        <w:rPr>
          <w:rFonts w:ascii="Arial" w:hAnsi="Arial" w:cs="Arial"/>
          <w:b/>
          <w:i/>
          <w:iCs/>
          <w:sz w:val="20"/>
        </w:rPr>
        <w:t>a</w:t>
      </w:r>
      <w:r>
        <w:rPr>
          <w:rFonts w:ascii="Arial" w:hAnsi="Arial" w:cs="Arial"/>
          <w:b/>
          <w:i/>
          <w:iCs/>
          <w:sz w:val="20"/>
        </w:rPr>
        <w:t xml:space="preserve">nia: </w:t>
      </w:r>
      <w:r w:rsidR="002C4F49">
        <w:rPr>
          <w:rFonts w:ascii="Arial" w:hAnsi="Arial" w:cs="Arial"/>
          <w:b/>
          <w:i/>
          <w:iCs/>
          <w:sz w:val="20"/>
        </w:rPr>
        <w:t>…………………….</w:t>
      </w:r>
      <w:r>
        <w:rPr>
          <w:rFonts w:ascii="Arial" w:hAnsi="Arial" w:cs="Arial"/>
          <w:b/>
          <w:i/>
          <w:iCs/>
          <w:sz w:val="20"/>
        </w:rPr>
        <w:t xml:space="preserve"> </w:t>
      </w:r>
      <w:r>
        <w:rPr>
          <w:rFonts w:ascii="Arial" w:hAnsi="Arial" w:cs="Arial"/>
          <w:b/>
          <w:spacing w:val="-6"/>
          <w:sz w:val="20"/>
        </w:rPr>
        <w:t xml:space="preserve">– projekt </w:t>
      </w:r>
      <w:r w:rsidR="002C4F49">
        <w:rPr>
          <w:rFonts w:ascii="Arial" w:hAnsi="Arial" w:cs="Arial"/>
          <w:b/>
          <w:spacing w:val="-6"/>
          <w:sz w:val="20"/>
        </w:rPr>
        <w:t>………..</w:t>
      </w:r>
    </w:p>
    <w:p w14:paraId="5E130EC7" w14:textId="77777777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b w:val="0"/>
          <w:sz w:val="20"/>
          <w:lang w:val="pl-PL"/>
        </w:rPr>
      </w:pPr>
      <w:r>
        <w:rPr>
          <w:rFonts w:ascii="Arial" w:hAnsi="Arial" w:cs="Arial"/>
          <w:b w:val="0"/>
          <w:sz w:val="20"/>
          <w:lang w:val="pl-PL"/>
        </w:rPr>
        <w:t>We wszelkiej korespondencji, dokumentach oraz na fakturze proszę przytaczać numer Zamówienia SAP MM 59000 wskazany powyżej.</w:t>
      </w:r>
    </w:p>
    <w:p w14:paraId="1C2ACD86" w14:textId="38D7D487" w:rsidR="00B66424" w:rsidRPr="00D51B9B" w:rsidRDefault="00B66424">
      <w:pPr>
        <w:pStyle w:val="Tekstpodstawowy"/>
        <w:spacing w:before="120"/>
        <w:ind w:right="0" w:firstLine="708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b w:val="0"/>
          <w:sz w:val="20"/>
          <w:lang w:val="pl-PL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587660">
        <w:rPr>
          <w:rFonts w:ascii="Arial" w:hAnsi="Arial" w:cs="Arial"/>
          <w:b w:val="0"/>
          <w:sz w:val="20"/>
          <w:lang w:val="pl-PL"/>
        </w:rPr>
        <w:t>przedsiębiorstwie/s</w:t>
      </w:r>
      <w:r>
        <w:rPr>
          <w:rFonts w:ascii="Arial" w:hAnsi="Arial" w:cs="Arial"/>
          <w:b w:val="0"/>
          <w:sz w:val="20"/>
          <w:lang w:val="pl-PL"/>
        </w:rPr>
        <w:t>półce osoby i odesłanie jednego na nasz adres w ciągu 5 dni  roboczych od daty otrzymania niniejszego Zamówienia.</w:t>
      </w:r>
      <w:r w:rsidR="00770591">
        <w:rPr>
          <w:rFonts w:ascii="Arial" w:hAnsi="Arial" w:cs="Arial"/>
          <w:b w:val="0"/>
          <w:sz w:val="20"/>
          <w:lang w:val="pl-PL"/>
        </w:rPr>
        <w:t xml:space="preserve"> Zamówienie wchodzi w życie z dniem obustronnego podpisania z mocą obowiązująca z dniem przesłania podpisanego Zamówienia przez Kupującego na adres e-mailowy Sprzedawcy.</w:t>
      </w:r>
    </w:p>
    <w:p w14:paraId="311B505E" w14:textId="2A5E8CF1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Integralną część </w:t>
      </w:r>
      <w:r w:rsidR="002A6E4C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amówienia stanowią:  </w:t>
      </w:r>
      <w:r w:rsidR="002C4F49">
        <w:rPr>
          <w:rFonts w:ascii="Arial" w:hAnsi="Arial" w:cs="Arial"/>
          <w:sz w:val="20"/>
        </w:rPr>
        <w:t>………………………</w:t>
      </w:r>
      <w:r>
        <w:rPr>
          <w:rFonts w:ascii="Arial" w:hAnsi="Arial" w:cs="Arial"/>
          <w:sz w:val="20"/>
        </w:rPr>
        <w:t xml:space="preserve">  (Załącznik nr 1), </w:t>
      </w:r>
      <w:r w:rsidR="002A6E4C">
        <w:rPr>
          <w:rFonts w:ascii="Arial" w:hAnsi="Arial" w:cs="Arial"/>
          <w:sz w:val="20"/>
        </w:rPr>
        <w:t xml:space="preserve">OGÓLNE </w:t>
      </w:r>
      <w:r>
        <w:rPr>
          <w:rFonts w:ascii="Arial" w:hAnsi="Arial" w:cs="Arial"/>
          <w:sz w:val="20"/>
        </w:rPr>
        <w:t>WARUNKI ZAKUPU TOWARÓW ORAZ ZAKUPU TOWARÓW I SWIADCZENIA USŁUG ORLEN Projekt Spółka Akcyjna (</w:t>
      </w:r>
      <w:r w:rsidR="002A6E4C">
        <w:rPr>
          <w:rFonts w:ascii="Arial" w:hAnsi="Arial" w:cs="Arial"/>
          <w:sz w:val="20"/>
        </w:rPr>
        <w:t xml:space="preserve">„OWZ” - </w:t>
      </w:r>
      <w:r>
        <w:rPr>
          <w:rFonts w:ascii="Arial" w:hAnsi="Arial" w:cs="Arial"/>
          <w:sz w:val="20"/>
        </w:rPr>
        <w:t>załącznik nr 2), Klauzula Antykorupcyjna (załącznik nr 3), Klauzula RODO (załącznik nr 4), Tajemnica Spółki/Przedsiębiorstwa (załącznik nr 5), Własność</w:t>
      </w:r>
      <w:r w:rsidR="00F148A8">
        <w:rPr>
          <w:rFonts w:ascii="Arial" w:hAnsi="Arial" w:cs="Arial"/>
          <w:sz w:val="20"/>
        </w:rPr>
        <w:t xml:space="preserve"> Intelektualna (załącznik nr 6), </w:t>
      </w:r>
      <w:r w:rsidR="00F148A8" w:rsidRPr="00F148A8">
        <w:rPr>
          <w:rFonts w:ascii="Arial" w:hAnsi="Arial" w:cs="Arial"/>
          <w:sz w:val="20"/>
        </w:rPr>
        <w:t>Klau</w:t>
      </w:r>
      <w:r w:rsidR="00586A89">
        <w:rPr>
          <w:rFonts w:ascii="Arial" w:hAnsi="Arial" w:cs="Arial"/>
          <w:sz w:val="20"/>
        </w:rPr>
        <w:t xml:space="preserve">zula sankcyjna (załącznik </w:t>
      </w:r>
      <w:r w:rsidR="00586A89">
        <w:rPr>
          <w:rFonts w:ascii="Arial" w:hAnsi="Arial" w:cs="Arial"/>
          <w:sz w:val="20"/>
        </w:rPr>
        <w:lastRenderedPageBreak/>
        <w:t xml:space="preserve">nr 7), </w:t>
      </w:r>
      <w:r w:rsidR="00586A89" w:rsidRPr="00586A89">
        <w:rPr>
          <w:rFonts w:ascii="Arial" w:hAnsi="Arial" w:cs="Arial"/>
          <w:sz w:val="20"/>
        </w:rPr>
        <w:t>Informacja w zakresie Wymagań Bezpieczeń</w:t>
      </w:r>
      <w:r w:rsidR="00586A89">
        <w:rPr>
          <w:rFonts w:ascii="Arial" w:hAnsi="Arial" w:cs="Arial"/>
          <w:sz w:val="20"/>
        </w:rPr>
        <w:t>stwa  i Higieny Pr</w:t>
      </w:r>
      <w:r w:rsidR="00A22FCD">
        <w:rPr>
          <w:rFonts w:ascii="Arial" w:hAnsi="Arial" w:cs="Arial"/>
          <w:sz w:val="20"/>
        </w:rPr>
        <w:t>acy Orlen S.A. (załącznik nr 8)</w:t>
      </w:r>
      <w:r w:rsidR="00A22FCD" w:rsidRPr="00A22FCD">
        <w:t xml:space="preserve"> </w:t>
      </w:r>
      <w:r w:rsidR="00A22FCD" w:rsidRPr="00A22FCD">
        <w:rPr>
          <w:rFonts w:ascii="Arial" w:hAnsi="Arial" w:cs="Arial"/>
          <w:sz w:val="20"/>
        </w:rPr>
        <w:t>jak i wszystkie nw. załączniki przekazane w formie elektronicznej na etapie zapytania ofertowego.</w:t>
      </w:r>
    </w:p>
    <w:p w14:paraId="7FE6F2F2" w14:textId="4CB96709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ab/>
        <w:t xml:space="preserve">W sprawach spornych zastosowanie będą miały </w:t>
      </w:r>
      <w:r w:rsidR="00694046">
        <w:rPr>
          <w:rFonts w:ascii="Arial" w:hAnsi="Arial" w:cs="Arial"/>
          <w:sz w:val="20"/>
        </w:rPr>
        <w:t xml:space="preserve">przepisy </w:t>
      </w:r>
      <w:r>
        <w:rPr>
          <w:rFonts w:ascii="Arial" w:hAnsi="Arial" w:cs="Arial"/>
          <w:sz w:val="20"/>
        </w:rPr>
        <w:t xml:space="preserve">i postanowienia zawarte w niniejszym Zamówieniu, przed </w:t>
      </w:r>
      <w:r w:rsidR="00694046">
        <w:rPr>
          <w:rFonts w:ascii="Arial" w:hAnsi="Arial" w:cs="Arial"/>
          <w:sz w:val="20"/>
        </w:rPr>
        <w:t xml:space="preserve">przepisami </w:t>
      </w:r>
      <w:r>
        <w:rPr>
          <w:rFonts w:ascii="Arial" w:hAnsi="Arial" w:cs="Arial"/>
          <w:sz w:val="20"/>
        </w:rPr>
        <w:t xml:space="preserve">zawartymi w OWZ a następnie </w:t>
      </w:r>
      <w:r w:rsidR="002A6E4C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pozostałych załącznikach. </w:t>
      </w:r>
    </w:p>
    <w:p w14:paraId="02B1A87E" w14:textId="77777777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hAnsi="Arial" w:cs="Arial"/>
          <w:b/>
          <w:bCs/>
          <w:sz w:val="20"/>
          <w:u w:val="single"/>
          <w:lang w:eastAsia="pl-PL"/>
        </w:rPr>
      </w:pPr>
      <w:r w:rsidRPr="00A70A70">
        <w:rPr>
          <w:rFonts w:ascii="Arial" w:hAnsi="Arial" w:cs="Arial"/>
          <w:b/>
          <w:bCs/>
          <w:sz w:val="20"/>
          <w:u w:val="single"/>
          <w:lang w:eastAsia="pl-PL"/>
        </w:rPr>
        <w:t>1. Przedmiot Zamówienia:</w:t>
      </w:r>
    </w:p>
    <w:p w14:paraId="7499A4BD" w14:textId="3B77062D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eastAsia="Calibri" w:hAnsi="Arial" w:cs="Arial"/>
          <w:sz w:val="20"/>
        </w:rPr>
      </w:pPr>
      <w:r w:rsidRPr="00A70A70">
        <w:rPr>
          <w:rFonts w:ascii="Arial" w:eastAsia="Calibri" w:hAnsi="Arial" w:cs="Arial"/>
          <w:sz w:val="20"/>
        </w:rPr>
        <w:t>Przedmiot zamówienia obejmuje dostawę zaworów bezpieczeństwa, zgodnie ze specyfikacją techniczną ujętą w w/w ofercie (Załącznik nr 1) oraz zapytaniem ofertowym umieszczonym na platformie Connect pod nr OP/2/000064/23, jak również zgodnie z odpowiedziami Zamawiającego</w:t>
      </w:r>
      <w:r w:rsidR="00763B4A">
        <w:rPr>
          <w:rFonts w:ascii="Arial" w:eastAsia="Calibri" w:hAnsi="Arial" w:cs="Arial"/>
          <w:sz w:val="20"/>
        </w:rPr>
        <w:t xml:space="preserve"> (Kupującego)</w:t>
      </w:r>
      <w:r w:rsidRPr="00A70A70">
        <w:rPr>
          <w:rFonts w:ascii="Arial" w:eastAsia="Calibri" w:hAnsi="Arial" w:cs="Arial"/>
          <w:sz w:val="20"/>
        </w:rPr>
        <w:t xml:space="preserve"> na pytania Wykonawcy</w:t>
      </w:r>
      <w:r w:rsidR="00763B4A">
        <w:rPr>
          <w:rFonts w:ascii="Arial" w:eastAsia="Calibri" w:hAnsi="Arial" w:cs="Arial"/>
          <w:sz w:val="20"/>
        </w:rPr>
        <w:t xml:space="preserve"> Sprzedawcy)</w:t>
      </w:r>
      <w:r w:rsidRPr="00A70A70">
        <w:rPr>
          <w:rFonts w:ascii="Arial" w:eastAsia="Calibri" w:hAnsi="Arial" w:cs="Arial"/>
          <w:sz w:val="20"/>
        </w:rPr>
        <w:t xml:space="preserve"> udzielane w toku postępowania zakupowego nr OP/2/000064/23 na platformie Connect oraz wszelkimi dokumentami zamieszczonymi przez Zamawiającego</w:t>
      </w:r>
      <w:r w:rsidR="00763B4A">
        <w:rPr>
          <w:rFonts w:ascii="Arial" w:eastAsia="Calibri" w:hAnsi="Arial" w:cs="Arial"/>
          <w:sz w:val="20"/>
        </w:rPr>
        <w:t xml:space="preserve"> (</w:t>
      </w:r>
      <w:r w:rsidR="00B42E96">
        <w:rPr>
          <w:rFonts w:ascii="Arial" w:eastAsia="Calibri" w:hAnsi="Arial" w:cs="Arial"/>
          <w:sz w:val="20"/>
        </w:rPr>
        <w:t>Kupującego</w:t>
      </w:r>
      <w:r w:rsidR="00763B4A">
        <w:rPr>
          <w:rFonts w:ascii="Arial" w:eastAsia="Calibri" w:hAnsi="Arial" w:cs="Arial"/>
          <w:sz w:val="20"/>
        </w:rPr>
        <w:t>)</w:t>
      </w:r>
      <w:r w:rsidRPr="00A70A70">
        <w:rPr>
          <w:rFonts w:ascii="Arial" w:eastAsia="Calibri" w:hAnsi="Arial" w:cs="Arial"/>
          <w:sz w:val="20"/>
        </w:rPr>
        <w:t xml:space="preserve"> na platformie Connect w toku postępowan</w:t>
      </w:r>
      <w:r>
        <w:rPr>
          <w:rFonts w:ascii="Arial" w:eastAsia="Calibri" w:hAnsi="Arial" w:cs="Arial"/>
          <w:sz w:val="20"/>
        </w:rPr>
        <w:t>ia zakupowego nr OP/2/000064/23.</w:t>
      </w:r>
    </w:p>
    <w:p w14:paraId="69566042" w14:textId="77777777" w:rsidR="00B66424" w:rsidRPr="00D51B9B" w:rsidRDefault="00B66424">
      <w:pPr>
        <w:pStyle w:val="Tekstpodstawowy"/>
        <w:spacing w:before="120"/>
        <w:ind w:right="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u w:val="single"/>
          <w:lang w:val="pl-PL"/>
        </w:rPr>
        <w:t>2. Wartość Zamówienia:</w:t>
      </w:r>
    </w:p>
    <w:p w14:paraId="31B7B50B" w14:textId="7FB29424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</w:rPr>
        <w:t>Cena przedmiotu Zamówienia netto</w:t>
      </w:r>
      <w:r w:rsidR="002C4F49">
        <w:rPr>
          <w:rFonts w:ascii="Arial" w:hAnsi="Arial" w:cs="Arial"/>
          <w:sz w:val="20"/>
        </w:rPr>
        <w:t xml:space="preserve"> ………………</w:t>
      </w:r>
      <w:r>
        <w:rPr>
          <w:rFonts w:ascii="Arial" w:hAnsi="Arial" w:cs="Arial"/>
          <w:b/>
          <w:sz w:val="20"/>
          <w:u w:val="single"/>
        </w:rPr>
        <w:t>PLN</w:t>
      </w:r>
    </w:p>
    <w:p w14:paraId="6FA94481" w14:textId="77777777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  <w:szCs w:val="18"/>
        </w:rPr>
        <w:tab/>
        <w:t xml:space="preserve">(słownie: </w:t>
      </w:r>
      <w:r w:rsidR="002C4F49">
        <w:rPr>
          <w:rFonts w:ascii="Arial" w:hAnsi="Arial" w:cs="Arial"/>
          <w:b/>
          <w:sz w:val="18"/>
          <w:szCs w:val="18"/>
        </w:rPr>
        <w:t>……………</w:t>
      </w:r>
      <w:r>
        <w:rPr>
          <w:rFonts w:ascii="Arial" w:hAnsi="Arial" w:cs="Arial"/>
          <w:b/>
          <w:sz w:val="18"/>
          <w:szCs w:val="18"/>
        </w:rPr>
        <w:t>00/100 PLN)</w:t>
      </w:r>
    </w:p>
    <w:p w14:paraId="4BB5FD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1FBAB79E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Powyższa kwota nie uwzględnia podatku VAT, który będzie naliczany w fakturach zgodnie z obowiązującymi w okresie wystawiania faktur przepisami.</w:t>
      </w:r>
    </w:p>
    <w:p w14:paraId="5922E99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2B67FA62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Działając na podstawie art. 4c ustawy z dnia 8 marca 2013 r. o przeciwdziałaniu nadmiernym opóźnieniom w transakcjach handlowych (Dz.U. z 2019 r. poz.118 ze zm.), Kupujący oświadcza, że posiada status dużego przedsiębiorcy.</w:t>
      </w:r>
    </w:p>
    <w:p w14:paraId="4EFD41B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64CFDC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Sprzedawca zobowiązuje się do poinformowania Kupującego o zmianie swojej sytuacji finansowej, w przypadku, kiedy zmiana ta może mieć wpływ na prawidłowy przebieg współpracy z Kupującym.</w:t>
      </w:r>
    </w:p>
    <w:p w14:paraId="153AE51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73D743" w14:textId="2797F56B" w:rsidR="00B66424" w:rsidRPr="00D51B9B" w:rsidRDefault="00B66424">
      <w:pPr>
        <w:pStyle w:val="Tekstpodstawowy"/>
        <w:spacing w:before="120" w:line="240" w:lineRule="auto"/>
        <w:ind w:right="0"/>
        <w:rPr>
          <w:rFonts w:ascii="Arial" w:hAnsi="Arial" w:cs="Arial"/>
          <w:sz w:val="20"/>
          <w:u w:val="single"/>
          <w:lang w:val="pl-PL"/>
        </w:rPr>
      </w:pPr>
      <w:r>
        <w:rPr>
          <w:rFonts w:ascii="Arial" w:hAnsi="Arial" w:cs="Arial"/>
          <w:sz w:val="20"/>
          <w:u w:val="single"/>
          <w:lang w:val="pl-PL"/>
        </w:rPr>
        <w:t>3. Termin realizacji dostawy:</w:t>
      </w:r>
      <w:r>
        <w:rPr>
          <w:rFonts w:ascii="Arial" w:hAnsi="Arial" w:cs="Arial"/>
          <w:sz w:val="20"/>
          <w:lang w:val="pl-PL"/>
        </w:rPr>
        <w:t xml:space="preserve">  </w:t>
      </w:r>
      <w:r w:rsidRPr="00D51B9B">
        <w:rPr>
          <w:sz w:val="20"/>
          <w:lang w:val="pl-PL"/>
        </w:rPr>
        <w:t>–</w:t>
      </w:r>
      <w:r w:rsidR="00864D68" w:rsidRPr="00D51B9B">
        <w:rPr>
          <w:sz w:val="20"/>
          <w:lang w:val="pl-PL"/>
        </w:rPr>
        <w:t xml:space="preserve"> </w:t>
      </w:r>
      <w:r w:rsidR="002C4F49" w:rsidRPr="00D51B9B">
        <w:rPr>
          <w:rFonts w:ascii="Arial" w:hAnsi="Arial" w:cs="Arial"/>
          <w:b w:val="0"/>
          <w:sz w:val="20"/>
          <w:lang w:val="pl-PL"/>
        </w:rPr>
        <w:t>……………………..</w:t>
      </w:r>
      <w:r w:rsidR="00B22050" w:rsidRPr="00D51B9B">
        <w:rPr>
          <w:rFonts w:ascii="Arial" w:hAnsi="Arial" w:cs="Arial"/>
          <w:b w:val="0"/>
          <w:sz w:val="20"/>
          <w:lang w:val="pl-PL"/>
        </w:rPr>
        <w:t>●</w:t>
      </w:r>
      <w:r w:rsidR="00B22050" w:rsidRPr="00D51B9B">
        <w:rPr>
          <w:rFonts w:ascii="Arial" w:hAnsi="Arial" w:cs="Arial"/>
          <w:b w:val="0"/>
          <w:sz w:val="20"/>
          <w:lang w:val="pl-PL"/>
        </w:rPr>
        <w:tab/>
        <w:t>po przesłaniu Zamówienia jednostronnie podpisanego przez Kupującego na adres e-mailowy</w:t>
      </w:r>
      <w:r w:rsidR="00D0633C" w:rsidRPr="00D51B9B">
        <w:rPr>
          <w:rFonts w:ascii="Arial" w:hAnsi="Arial" w:cs="Arial"/>
          <w:b w:val="0"/>
          <w:sz w:val="20"/>
          <w:lang w:val="pl-PL"/>
        </w:rPr>
        <w:t xml:space="preserve"> </w:t>
      </w:r>
      <w:r w:rsidR="008C530E" w:rsidRPr="00D51B9B">
        <w:rPr>
          <w:rFonts w:ascii="Arial" w:hAnsi="Arial" w:cs="Arial"/>
          <w:b w:val="0"/>
          <w:sz w:val="20"/>
          <w:lang w:val="pl-PL"/>
        </w:rPr>
        <w:t>Sprzedawcy</w:t>
      </w:r>
      <w:r w:rsidR="00B22050" w:rsidRPr="00D51B9B">
        <w:rPr>
          <w:rFonts w:ascii="Arial" w:hAnsi="Arial" w:cs="Arial"/>
          <w:b w:val="0"/>
          <w:sz w:val="20"/>
          <w:lang w:val="pl-PL"/>
        </w:rPr>
        <w:t>.</w:t>
      </w:r>
    </w:p>
    <w:p w14:paraId="4E6A832C" w14:textId="05A8854D" w:rsidR="00D36A95" w:rsidRDefault="00D36A95">
      <w:pPr>
        <w:tabs>
          <w:tab w:val="left" w:pos="1134"/>
          <w:tab w:val="left" w:pos="1701"/>
        </w:tabs>
        <w:spacing w:before="120"/>
        <w:jc w:val="both"/>
        <w:rPr>
          <w:rFonts w:ascii="Arial" w:eastAsia="Arial" w:hAnsi="Arial" w:cs="Arial"/>
          <w:color w:val="000000"/>
          <w:sz w:val="20"/>
        </w:rPr>
      </w:pPr>
      <w:r w:rsidRPr="00D36A95">
        <w:rPr>
          <w:rFonts w:ascii="Arial" w:eastAsia="Arial" w:hAnsi="Arial" w:cs="Arial"/>
          <w:color w:val="000000"/>
          <w:sz w:val="20"/>
        </w:rPr>
        <w:t>Wjazd na teren ORLEN S.A. z  towarem innym, niż ten objęty zakresem przedmiotu Zamówienia jest niemożliwy. Sprzedawca odpowiada za wszelkie opóźnienia w realizacji Zamówienia związane z brakiem możliwości wjazdu Przewoźnika na teren ORLEN S.A. w ww. okolicznościach. Zorganizowanie przepakowania towarów innych niż objęte zakresem przedmiotu Zamówienia pozostaje po stronie Sprzedawcy, na jego koszt i ryzyko. Sprzedawca zobowiązany jest do przekazania przewoźnikowi danych kontaktowych Kupującego oraz poinformowania Kupującego na 2 dni przed planowaną dostawą o dostawie wraz z danymi Przewoźnika”</w:t>
      </w:r>
    </w:p>
    <w:p w14:paraId="63DAF3B5" w14:textId="4CD97BAD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 xml:space="preserve">4. Miejsce dostawy: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1C4514D" w14:textId="77777777" w:rsidR="00B66424" w:rsidRDefault="00B66424" w:rsidP="002C4F49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                                                   </w:t>
      </w:r>
      <w:r w:rsidR="002C4F49">
        <w:rPr>
          <w:rFonts w:ascii="Arial" w:hAnsi="Arial" w:cs="Arial"/>
          <w:sz w:val="20"/>
        </w:rPr>
        <w:t>…………………..</w:t>
      </w:r>
    </w:p>
    <w:p w14:paraId="436FDC0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do kontaktu i uzgodnień – </w:t>
      </w:r>
    </w:p>
    <w:p w14:paraId="3559B9D6" w14:textId="77777777" w:rsidR="00B66424" w:rsidRDefault="002C4F49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Kierownik Projektu – Pan/Pani</w:t>
      </w:r>
      <w:r w:rsidR="00B6642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</w:t>
      </w:r>
      <w:r w:rsidR="00B66424">
        <w:rPr>
          <w:rFonts w:ascii="Arial" w:hAnsi="Arial" w:cs="Arial"/>
          <w:sz w:val="20"/>
        </w:rPr>
        <w:t xml:space="preserve">  tel. kom +48 </w:t>
      </w:r>
      <w:r>
        <w:rPr>
          <w:rFonts w:ascii="Arial" w:hAnsi="Arial" w:cs="Arial"/>
          <w:sz w:val="20"/>
        </w:rPr>
        <w:t>……………………</w:t>
      </w:r>
      <w:r w:rsidR="00B66424">
        <w:rPr>
          <w:rFonts w:ascii="Arial" w:hAnsi="Arial" w:cs="Arial"/>
          <w:sz w:val="20"/>
        </w:rPr>
        <w:t xml:space="preserve">, </w:t>
      </w:r>
    </w:p>
    <w:p w14:paraId="4E3B1BC9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email: </w:t>
      </w:r>
    </w:p>
    <w:p w14:paraId="4CA5CE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DFA9D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  <w:u w:val="single"/>
        </w:rPr>
        <w:t>Warunki realizacji</w:t>
      </w:r>
      <w:r>
        <w:rPr>
          <w:rFonts w:ascii="Arial" w:hAnsi="Arial" w:cs="Arial"/>
          <w:sz w:val="20"/>
        </w:rPr>
        <w:t xml:space="preserve"> – DDP PŁOCK, wg. INCOTERMS 2010</w:t>
      </w:r>
    </w:p>
    <w:p w14:paraId="2F79B807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8654281" w14:textId="4D90AA53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DOSTAWCA</w:t>
      </w:r>
      <w:r w:rsidRPr="009664ED">
        <w:rPr>
          <w:rFonts w:ascii="Arial" w:hAnsi="Arial" w:cs="Arial"/>
          <w:highlight w:val="yellow"/>
        </w:rPr>
        <w:t xml:space="preserve"> zobowiązuje się przestrzegać ogólnie obowiązujących przepisów prawa oraz wewnątrzzakładowych aktów normatywnych ORLEN S.A. z zakresu ochrony przeciwpożarowej i bezpieczeństwa pracy.</w:t>
      </w:r>
      <w:r>
        <w:rPr>
          <w:rFonts w:ascii="Arial" w:hAnsi="Arial" w:cs="Arial"/>
        </w:rPr>
        <w:t xml:space="preserve"> </w:t>
      </w:r>
    </w:p>
    <w:p w14:paraId="2FB4FFB8" w14:textId="256ABD30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</w:t>
      </w:r>
      <w:r w:rsidRPr="00101C73">
        <w:rPr>
          <w:rFonts w:ascii="Arial" w:hAnsi="Arial" w:cs="Arial"/>
          <w:highlight w:val="yellow"/>
        </w:rPr>
        <w:t xml:space="preserve">AWCA zobowiązuje się przestrzegać ustaleń Kompleksowego Systemu Prewencji, w tym obligatoryjnie wyposażyć pracowników </w:t>
      </w:r>
      <w:r>
        <w:rPr>
          <w:rFonts w:ascii="Arial" w:hAnsi="Arial" w:cs="Arial"/>
          <w:highlight w:val="yellow"/>
        </w:rPr>
        <w:t xml:space="preserve">m. in.: </w:t>
      </w:r>
      <w:r w:rsidRPr="00101C73">
        <w:rPr>
          <w:rFonts w:ascii="Arial" w:hAnsi="Arial" w:cs="Arial"/>
          <w:highlight w:val="yellow"/>
        </w:rPr>
        <w:t>w maski p.gaz, kaski i okulary ochronne</w:t>
      </w:r>
      <w:r w:rsidR="005635CB">
        <w:rPr>
          <w:rFonts w:ascii="Arial" w:hAnsi="Arial" w:cs="Arial"/>
        </w:rPr>
        <w:t xml:space="preserve"> i detektory wielogazowe.</w:t>
      </w:r>
    </w:p>
    <w:p w14:paraId="4DC2F9CE" w14:textId="1261345F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</w:t>
      </w:r>
      <w:r w:rsidRPr="002F311C">
        <w:rPr>
          <w:rFonts w:ascii="Arial" w:hAnsi="Arial" w:cs="Arial"/>
          <w:highlight w:val="yellow"/>
        </w:rPr>
        <w:t>AWCA zobowiązany jest do tego aby,  w sprawach</w:t>
      </w:r>
      <w:r w:rsidR="005D4984">
        <w:rPr>
          <w:rFonts w:ascii="Arial" w:hAnsi="Arial" w:cs="Arial"/>
          <w:highlight w:val="yellow"/>
        </w:rPr>
        <w:t xml:space="preserve"> bezpieczeństwa i higieny pracy, </w:t>
      </w:r>
      <w:r w:rsidRPr="002F311C">
        <w:rPr>
          <w:rFonts w:ascii="Arial" w:hAnsi="Arial" w:cs="Arial"/>
          <w:highlight w:val="yellow"/>
        </w:rPr>
        <w:t>ochrony przeciwpożarowej oraz bezpieczeństwa procesowego</w:t>
      </w:r>
      <w:r>
        <w:rPr>
          <w:rFonts w:ascii="Arial" w:hAnsi="Arial" w:cs="Arial"/>
          <w:highlight w:val="yellow"/>
        </w:rPr>
        <w:t xml:space="preserve"> </w:t>
      </w:r>
      <w:r w:rsidRPr="002F311C">
        <w:rPr>
          <w:rFonts w:ascii="Arial" w:hAnsi="Arial" w:cs="Arial"/>
          <w:highlight w:val="yellow"/>
        </w:rPr>
        <w:t xml:space="preserve">respektował uwagi i polecenia przedstawiciela </w:t>
      </w:r>
      <w:r>
        <w:rPr>
          <w:rFonts w:ascii="Arial" w:hAnsi="Arial" w:cs="Arial"/>
          <w:highlight w:val="yellow"/>
        </w:rPr>
        <w:t>KUPU</w:t>
      </w:r>
      <w:r w:rsidRPr="002F311C">
        <w:rPr>
          <w:rFonts w:ascii="Arial" w:hAnsi="Arial" w:cs="Arial"/>
          <w:highlight w:val="yellow"/>
        </w:rPr>
        <w:t xml:space="preserve">JĄCEGO, służby BHP ORLEN S.A., Koordynatora bhp oraz przedstawiciela ochrony przeciwpożarowej </w:t>
      </w:r>
      <w:r w:rsidRPr="002F311C">
        <w:rPr>
          <w:rFonts w:ascii="Arial" w:hAnsi="Arial" w:cs="Arial"/>
          <w:highlight w:val="yellow"/>
        </w:rPr>
        <w:lastRenderedPageBreak/>
        <w:t>ORLEN S.A. i zobowiązuje się do współdziałania w zakresie prewencji wypadkowej oraz pożarowej podczas prac realizowanych w ramach P</w:t>
      </w:r>
      <w:r>
        <w:rPr>
          <w:rFonts w:ascii="Arial" w:hAnsi="Arial" w:cs="Arial"/>
          <w:highlight w:val="yellow"/>
        </w:rPr>
        <w:t>rzedmiotu Zamówienia</w:t>
      </w:r>
      <w:r w:rsidRPr="002F311C">
        <w:rPr>
          <w:rFonts w:ascii="Arial" w:hAnsi="Arial" w:cs="Arial"/>
          <w:highlight w:val="yellow"/>
        </w:rPr>
        <w:t xml:space="preserve"> na terenie ORLEN S.A.</w:t>
      </w:r>
    </w:p>
    <w:p w14:paraId="699EB3D1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768C840A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1284398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  <w:u w:val="single"/>
          <w:lang w:val="pl-PL"/>
        </w:rPr>
      </w:pPr>
    </w:p>
    <w:p w14:paraId="75A003B9" w14:textId="77777777" w:rsidR="00B66424" w:rsidRPr="00D51B9B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u w:val="single"/>
          <w:lang w:val="pl-PL"/>
        </w:rPr>
        <w:t>6. Warunki płatności:</w:t>
      </w:r>
    </w:p>
    <w:p w14:paraId="16BBD0F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Płatność w terminie 30 dni od daty: otrzymania faktury i podpisanego protokołu odbioru dostawy.</w:t>
      </w:r>
      <w:r>
        <w:t xml:space="preserve"> </w:t>
      </w:r>
    </w:p>
    <w:p w14:paraId="3E4B3D1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Fakturę należy wystawić na ORLEN Projekt S.A. Miejsce dostawy faktury:</w:t>
      </w:r>
    </w:p>
    <w:p w14:paraId="6772594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ORLEN Centrum Usług Korporacyjnych Sp. z o.o.</w:t>
      </w:r>
    </w:p>
    <w:p w14:paraId="28D85AD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Łukasiewicza 39, 09-400 PŁOCK</w:t>
      </w:r>
    </w:p>
    <w:p w14:paraId="0F22376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</w:rPr>
        <w:t>z dopiskiem: „FAKTURA”</w:t>
      </w:r>
    </w:p>
    <w:p w14:paraId="2EB4854C" w14:textId="77777777" w:rsidR="00B66424" w:rsidRDefault="00B66424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5E6A7964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8"/>
          <w:szCs w:val="18"/>
        </w:rPr>
        <w:t>Do faktury Sprzedawca bezwzględnie dołączy podpisany oryginał protokołu odbioru przedmiotu zamówienia. Brak przedmiotowego protokołu uniemożliwi terminowe dokonanie płatności.</w:t>
      </w:r>
    </w:p>
    <w:p w14:paraId="35BFE7CA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</w:p>
    <w:p w14:paraId="1E2C10E5" w14:textId="5CAF7E3B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1.  Płatność wynikająca z </w:t>
      </w:r>
      <w:r w:rsidR="00A63DD5">
        <w:rPr>
          <w:rFonts w:ascii="Arial" w:hAnsi="Arial" w:cs="Arial"/>
          <w:i/>
          <w:sz w:val="16"/>
          <w:szCs w:val="16"/>
        </w:rPr>
        <w:t xml:space="preserve">Zamówienia </w:t>
      </w:r>
      <w:r>
        <w:rPr>
          <w:rFonts w:ascii="Arial" w:hAnsi="Arial" w:cs="Arial"/>
          <w:i/>
          <w:sz w:val="16"/>
          <w:szCs w:val="16"/>
        </w:rPr>
        <w:t>będzie realizowana w mechanizmie podzielonej płatności, o którym mowa w ustawie z dnia 11 marca 2004 r. o podatku od towarów i usług (j.t. Dz. U. z 2018 r, poz. 2174  ze zm.), wyłącznie na wskazany przez Sprzedawcę/Dostawcę/Kontrahenta rachunek bankowy figurujący w wykazie podatników VAT prowadzonym przez właściwy organ administracji (tzw. Białej liście). Dotyczy to zarówno rachunków bankowych prowadzonych w złotych polskich, jak i walutach obcych.</w:t>
      </w:r>
    </w:p>
    <w:p w14:paraId="1B90D2DF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2.  W przypadku niemożności dokonania płatności w sposób wskazany w pkt 1 powyżej z uwagi na: </w:t>
      </w:r>
    </w:p>
    <w:p w14:paraId="1DF678E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(i)           brak na Białej liście wskazanego przez Sprzedawcę/Dostawcę/Kontrahenta numeru rachunku bankowego lub </w:t>
      </w:r>
    </w:p>
    <w:p w14:paraId="1388D8C3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(ii)          brak wskazania przez Sprzedawcę/Dostawcę/Kontrahenta jako właściwego do zapłaty części ceny brutto odpowiadającej podatkowi VAT numeru rachunku bankowego w złotych polskich figurującego na Białej liście (dotyczy przypadków wskazania przez Sprzedawcę/Dostawcę/Kontrahenta do zapłaty ceny netto rachunku bankowego w walucie obcej), ORLEN Projekt S.A. będzie uprawniony do wstrzymania płatności na rzecz Sprzedawcy/Dostawcy/Kontrahenta odpowiednio: wynagrodzenia (w przypadku wskazanym w ppkt (i)) lub części wynagrodzenia odpowiadającej podatkowi VAT (w przypadku wskazanym w ppkt (ii)). </w:t>
      </w:r>
    </w:p>
    <w:p w14:paraId="03F076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3.  W sytuacji wskazanej w pkt 2 powyżej płatność nastąpi nie później niż w terminie 7 dni roboczych od (odpowiednio): dnia następnego po przekazaniu ORLEN Projekt S.A. przez Sprzedawcę/Dostawcę/Kontrahenta informacji o pojawieniu się jego numeru rachunku bankowego na Białej liście (w przypadku wskazanym w pkt 2 ppkt (i) powyżej) lub dnia następnego po wskazaniu ORLEN Projekt S.A. przez Sprzedawcę/Dostawcę/Kontrahenta numeru rachunku bankowego w złotych polskich figurującego na Białej liście (w przypadku, o którym mowa w pkt 2 ppkt (ii) powyżej).</w:t>
      </w:r>
    </w:p>
    <w:p w14:paraId="3AEE8A73" w14:textId="538A7313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6"/>
          <w:szCs w:val="16"/>
        </w:rPr>
        <w:t>4. Strony zgodnie przyjmują, że wystąpienie okoliczności, o których mowa w pkt 2 powyżej, zwalnia ORLEN Projekt S.A. z obowiązku zapłaty odsetek za zwłokę za okres pomiędzy ustalonym w</w:t>
      </w:r>
      <w:r w:rsidR="00A63DD5">
        <w:rPr>
          <w:rFonts w:ascii="Arial" w:hAnsi="Arial" w:cs="Arial"/>
          <w:i/>
          <w:sz w:val="16"/>
          <w:szCs w:val="16"/>
        </w:rPr>
        <w:t xml:space="preserve"> Zamówieniu</w:t>
      </w:r>
      <w:r>
        <w:rPr>
          <w:rFonts w:ascii="Arial" w:hAnsi="Arial" w:cs="Arial"/>
          <w:i/>
          <w:sz w:val="16"/>
          <w:szCs w:val="16"/>
        </w:rPr>
        <w:t xml:space="preserve"> terminem płatności a dniem zrealizowania przez ORLEN Projekt S.A. na rzecz Sprzedawcy/Dostawcy/Kontrahenta płatności, o których mowa w pkt 3 powyżej.</w:t>
      </w:r>
    </w:p>
    <w:p w14:paraId="6C42258E" w14:textId="77777777" w:rsidR="00B66424" w:rsidRDefault="00B66424">
      <w:pPr>
        <w:snapToGrid w:val="0"/>
        <w:jc w:val="both"/>
        <w:rPr>
          <w:rFonts w:ascii="Arial" w:hAnsi="Arial" w:cs="Arial"/>
          <w:sz w:val="20"/>
        </w:rPr>
      </w:pPr>
    </w:p>
    <w:p w14:paraId="40A7B93D" w14:textId="3E8CF018" w:rsidR="00B66424" w:rsidRDefault="00B66424">
      <w:p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Sprzedawca nie może bez uprzedniej pisemnej zgody Kupującego przenieść na osobę trzecią (dokonać przelewu) wierzytelności obejmującej zobowiązanie do zapłaty na rzecz Sprzedawcy wynagrodzenia za świadczenia przewidywane w niniejsz</w:t>
      </w:r>
      <w:r w:rsidR="00A63DD5">
        <w:rPr>
          <w:rFonts w:ascii="Arial" w:hAnsi="Arial" w:cs="Arial"/>
          <w:sz w:val="20"/>
        </w:rPr>
        <w:t xml:space="preserve">ym Zamówieniu. </w:t>
      </w:r>
    </w:p>
    <w:p w14:paraId="29605CB4" w14:textId="77777777" w:rsid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1DB8FF33" w14:textId="5DF32A5A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  <w:r w:rsidRPr="00763B4A">
        <w:rPr>
          <w:rFonts w:ascii="Arial" w:hAnsi="Arial" w:cs="Arial"/>
          <w:b/>
          <w:sz w:val="20"/>
          <w:u w:val="single"/>
          <w:lang w:eastAsia="pl-PL"/>
        </w:rPr>
        <w:t xml:space="preserve">6A – </w:t>
      </w:r>
      <w:r>
        <w:rPr>
          <w:rFonts w:ascii="Arial" w:hAnsi="Arial" w:cs="Arial"/>
          <w:b/>
          <w:sz w:val="20"/>
          <w:u w:val="single"/>
          <w:lang w:eastAsia="pl-PL"/>
        </w:rPr>
        <w:t>Z</w:t>
      </w:r>
      <w:r w:rsidRPr="00763B4A">
        <w:rPr>
          <w:rFonts w:ascii="Arial" w:hAnsi="Arial" w:cs="Arial"/>
          <w:b/>
          <w:sz w:val="20"/>
          <w:u w:val="single"/>
          <w:lang w:eastAsia="pl-PL"/>
        </w:rPr>
        <w:t>asady wystawiania i otrzymywania faktur przy użyciu KSeF</w:t>
      </w:r>
    </w:p>
    <w:p w14:paraId="5D230724" w14:textId="77777777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23D5D216" w14:textId="18E91041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Poniższe postanowienia będą miały zastosowanie od dnia, w którym </w:t>
      </w:r>
      <w:r>
        <w:rPr>
          <w:rFonts w:ascii="Arial" w:eastAsia="Calibri" w:hAnsi="Arial" w:cs="Arial"/>
          <w:sz w:val="20"/>
          <w:lang w:eastAsia="pl-PL"/>
        </w:rPr>
        <w:t>Sprzedawca</w:t>
      </w:r>
      <w:r w:rsidRPr="00763B4A">
        <w:rPr>
          <w:rFonts w:ascii="Arial" w:eastAsia="Calibri" w:hAnsi="Arial" w:cs="Arial"/>
          <w:sz w:val="20"/>
          <w:lang w:eastAsia="pl-PL"/>
        </w:rPr>
        <w:t xml:space="preserve"> zostanie zobowiązany do wystawiania i udostępnienia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 ustrukturyzowanych przy użyciu Krajowego Systemu e-Faktur (dalej: KSeF) na podstawie przepisów ustawy z dnia 11 marca 2004 r. o podatku od towarów i usług (dalej: ustawa o VAT) i od tego dnia będą miały pierwszeństwo w przypadku rozbieżności z innymi postanowieniami niniejsze</w:t>
      </w:r>
      <w:r w:rsidR="00A63DD5">
        <w:rPr>
          <w:rFonts w:ascii="Arial" w:eastAsia="Calibri" w:hAnsi="Arial" w:cs="Arial"/>
          <w:sz w:val="20"/>
          <w:lang w:eastAsia="pl-PL"/>
        </w:rPr>
        <w:t>go Zamówienia</w:t>
      </w:r>
      <w:r w:rsidRPr="00763B4A">
        <w:rPr>
          <w:rFonts w:ascii="Arial" w:eastAsia="Calibri" w:hAnsi="Arial" w:cs="Arial"/>
          <w:sz w:val="20"/>
          <w:lang w:eastAsia="pl-PL"/>
        </w:rPr>
        <w:t>.</w:t>
      </w:r>
    </w:p>
    <w:p w14:paraId="5CE95FF2" w14:textId="5B514CE8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>
        <w:rPr>
          <w:rFonts w:ascii="Arial" w:eastAsia="Calibri" w:hAnsi="Arial" w:cs="Arial"/>
          <w:sz w:val="20"/>
          <w:lang w:eastAsia="pl-PL"/>
        </w:rPr>
        <w:t>Sprzedawca</w:t>
      </w:r>
      <w:r w:rsidRPr="00763B4A">
        <w:rPr>
          <w:rFonts w:ascii="Arial" w:eastAsia="Calibri" w:hAnsi="Arial" w:cs="Arial"/>
          <w:sz w:val="20"/>
          <w:lang w:eastAsia="pl-PL"/>
        </w:rPr>
        <w:t xml:space="preserve"> wystawi i udostępni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fakturę z wykorzystaniem KSeF, chyba że zaistnieją przypadki, o których mowa w ustawie o VAT uniemożliwiające takie działanie lub uprawniające </w:t>
      </w:r>
      <w:r>
        <w:rPr>
          <w:rFonts w:ascii="Arial" w:eastAsia="Calibri" w:hAnsi="Arial" w:cs="Arial"/>
          <w:sz w:val="20"/>
          <w:lang w:eastAsia="pl-PL"/>
        </w:rPr>
        <w:t xml:space="preserve">Sprzedawcę </w:t>
      </w:r>
      <w:r w:rsidRPr="00763B4A">
        <w:rPr>
          <w:rFonts w:ascii="Arial" w:eastAsia="Calibri" w:hAnsi="Arial" w:cs="Arial"/>
          <w:sz w:val="20"/>
          <w:lang w:eastAsia="pl-PL"/>
        </w:rPr>
        <w:lastRenderedPageBreak/>
        <w:t xml:space="preserve">do innego działania – w takim przypadku faktura zostanie wystawiona i udostępniona </w:t>
      </w:r>
      <w:r w:rsidR="00B42E96">
        <w:rPr>
          <w:rFonts w:ascii="Arial" w:eastAsia="Calibri" w:hAnsi="Arial" w:cs="Arial"/>
          <w:sz w:val="20"/>
          <w:lang w:eastAsia="pl-PL"/>
        </w:rPr>
        <w:t xml:space="preserve">Kupującemu </w:t>
      </w:r>
      <w:r w:rsidRPr="00763B4A">
        <w:rPr>
          <w:rFonts w:ascii="Arial" w:eastAsia="Calibri" w:hAnsi="Arial" w:cs="Arial"/>
          <w:sz w:val="20"/>
          <w:lang w:eastAsia="pl-PL"/>
        </w:rPr>
        <w:t xml:space="preserve">z uwzględnieniem zasad określonych w ustawie o VAT i niżej wskazanych ustępów. </w:t>
      </w:r>
    </w:p>
    <w:p w14:paraId="0012AB79" w14:textId="1CB57CD2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Zapłata należnego </w:t>
      </w:r>
      <w:r>
        <w:rPr>
          <w:rFonts w:ascii="Arial" w:eastAsia="Calibri" w:hAnsi="Arial" w:cs="Arial"/>
          <w:sz w:val="20"/>
          <w:lang w:eastAsia="pl-PL"/>
        </w:rPr>
        <w:t>Sprzedawcy</w:t>
      </w:r>
      <w:r w:rsidRPr="00763B4A">
        <w:rPr>
          <w:rFonts w:ascii="Arial" w:eastAsia="Calibri" w:hAnsi="Arial" w:cs="Arial"/>
          <w:sz w:val="20"/>
          <w:lang w:eastAsia="pl-PL"/>
        </w:rPr>
        <w:t xml:space="preserve"> wynagrodzenia nastąpi w oparciu o wystawioną na zasadach określonych w ust. 2 powyżej fakturę na numer rachunku bankowego </w:t>
      </w:r>
      <w:r>
        <w:rPr>
          <w:rFonts w:ascii="Arial" w:eastAsia="Calibri" w:hAnsi="Arial" w:cs="Arial"/>
          <w:sz w:val="20"/>
          <w:lang w:eastAsia="pl-PL"/>
        </w:rPr>
        <w:t>Sprzedawcy</w:t>
      </w:r>
      <w:r w:rsidRPr="00763B4A">
        <w:rPr>
          <w:rFonts w:ascii="Arial" w:eastAsia="Calibri" w:hAnsi="Arial" w:cs="Arial"/>
          <w:sz w:val="20"/>
          <w:lang w:eastAsia="pl-PL"/>
        </w:rPr>
        <w:t xml:space="preserve"> wskazany na fakturze oraz w terminie 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30 dni od dnia doręczenia </w:t>
      </w:r>
      <w:r w:rsidR="00B42E96">
        <w:rPr>
          <w:rFonts w:ascii="Arial" w:eastAsia="Calibri" w:hAnsi="Arial" w:cs="Arial"/>
          <w:b/>
          <w:sz w:val="20"/>
          <w:lang w:eastAsia="pl-PL"/>
        </w:rPr>
        <w:t xml:space="preserve">Kupującemu </w:t>
      </w:r>
      <w:r w:rsidRPr="00763B4A">
        <w:rPr>
          <w:rFonts w:ascii="Arial" w:eastAsia="Calibri" w:hAnsi="Arial" w:cs="Arial"/>
          <w:b/>
          <w:sz w:val="20"/>
          <w:lang w:eastAsia="pl-PL"/>
        </w:rPr>
        <w:t>prawidłowo wystawionej faktury wraz z załącznik</w:t>
      </w:r>
      <w:r w:rsidR="00D0633C">
        <w:rPr>
          <w:rFonts w:ascii="Arial" w:eastAsia="Calibri" w:hAnsi="Arial" w:cs="Arial"/>
          <w:b/>
          <w:sz w:val="20"/>
          <w:lang w:eastAsia="pl-PL"/>
        </w:rPr>
        <w:t>iem</w:t>
      </w:r>
      <w:r w:rsidRPr="00763B4A">
        <w:rPr>
          <w:rFonts w:ascii="Arial" w:eastAsia="Calibri" w:hAnsi="Arial" w:cs="Arial"/>
          <w:b/>
          <w:sz w:val="20"/>
          <w:lang w:eastAsia="pl-PL"/>
        </w:rPr>
        <w:t>, o który</w:t>
      </w:r>
      <w:r w:rsidR="00D0633C">
        <w:rPr>
          <w:rFonts w:ascii="Arial" w:eastAsia="Calibri" w:hAnsi="Arial" w:cs="Arial"/>
          <w:b/>
          <w:sz w:val="20"/>
          <w:lang w:eastAsia="pl-PL"/>
        </w:rPr>
        <w:t>m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 mowa w </w:t>
      </w:r>
      <w:r w:rsidR="00D0633C">
        <w:rPr>
          <w:rFonts w:ascii="Arial" w:eastAsia="Calibri" w:hAnsi="Arial" w:cs="Arial"/>
          <w:b/>
          <w:sz w:val="20"/>
          <w:lang w:eastAsia="pl-PL"/>
        </w:rPr>
        <w:t>ust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. 6 </w:t>
      </w:r>
      <w:r w:rsidR="00D0633C">
        <w:rPr>
          <w:rFonts w:ascii="Arial" w:eastAsia="Calibri" w:hAnsi="Arial" w:cs="Arial"/>
          <w:b/>
          <w:sz w:val="20"/>
          <w:lang w:eastAsia="pl-PL"/>
        </w:rPr>
        <w:t>Zamówienia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.   </w:t>
      </w:r>
    </w:p>
    <w:p w14:paraId="6748EB4A" w14:textId="18597590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 datę wystawienia faktury ustrukturyzowanej uznaje się datę przesłania faktury przez </w:t>
      </w:r>
      <w:r w:rsidR="00B42E96">
        <w:rPr>
          <w:rFonts w:ascii="Arial" w:eastAsia="Calibri" w:hAnsi="Arial" w:cs="Arial"/>
          <w:sz w:val="20"/>
          <w:lang w:eastAsia="pl-PL"/>
        </w:rPr>
        <w:t>Sprzedawcę</w:t>
      </w:r>
      <w:r w:rsidRPr="00763B4A">
        <w:rPr>
          <w:rFonts w:ascii="Arial" w:eastAsia="Calibri" w:hAnsi="Arial" w:cs="Arial"/>
          <w:sz w:val="20"/>
          <w:lang w:eastAsia="pl-PL"/>
        </w:rPr>
        <w:t xml:space="preserve"> do KSeF, a w przypadku faktury, o której mowa w art. 106 nda ust. 1 lub ust. 16 ustawy o VAT lub faktur wystawianych w okresie awarii lub niedostępności KSeF – datę wystawienia wskazaną przez </w:t>
      </w:r>
      <w:r w:rsidR="00B42E96">
        <w:rPr>
          <w:rFonts w:ascii="Arial" w:eastAsia="Calibri" w:hAnsi="Arial" w:cs="Arial"/>
          <w:sz w:val="20"/>
          <w:lang w:eastAsia="pl-PL"/>
        </w:rPr>
        <w:t>Sprzedawcę</w:t>
      </w:r>
      <w:r>
        <w:rPr>
          <w:rFonts w:ascii="Arial" w:eastAsia="Calibri" w:hAnsi="Arial" w:cs="Arial"/>
          <w:sz w:val="20"/>
          <w:lang w:eastAsia="pl-PL"/>
        </w:rPr>
        <w:t xml:space="preserve"> </w:t>
      </w:r>
      <w:r w:rsidRPr="00763B4A">
        <w:rPr>
          <w:rFonts w:ascii="Arial" w:eastAsia="Calibri" w:hAnsi="Arial" w:cs="Arial"/>
          <w:sz w:val="20"/>
          <w:lang w:eastAsia="pl-PL"/>
        </w:rPr>
        <w:t>na tej fakturze.</w:t>
      </w:r>
    </w:p>
    <w:p w14:paraId="737767C6" w14:textId="3AFFC3FE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 dzień skutecznego doręczenia faktury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uznaje się dzień jej otrzymania w rozumieniu przepisów ustawy o VAT; w przypadku faktury ustrukturyzowanej będzie to zatem dzień przydzielenia jej indywidualnego numeru identyfikującego tę fakturę w KSeF.</w:t>
      </w:r>
    </w:p>
    <w:p w14:paraId="46D50201" w14:textId="2F01DC79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Jeżeli ustawa o VAT dopuszcza możliwość udostępnienia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faktury w sposób inny niż przy użyciu KSeF, taka faktura może zostać doręczona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na jeden z następujących adresów: </w:t>
      </w:r>
    </w:p>
    <w:p w14:paraId="74BAA991" w14:textId="7AFAB57F" w:rsidR="00763B4A" w:rsidRPr="00763B4A" w:rsidRDefault="00763B4A" w:rsidP="00763B4A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b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a) </w:t>
      </w:r>
      <w:r w:rsidRPr="00763B4A">
        <w:rPr>
          <w:rFonts w:ascii="Arial" w:eastAsia="Calibri" w:hAnsi="Arial" w:cs="Arial"/>
          <w:b/>
          <w:sz w:val="20"/>
          <w:lang w:eastAsia="pl-PL"/>
        </w:rPr>
        <w:t>ORLEN Centrum Usług Korporacyjnych Sp. z o.o., ul. Łukasiewicza 39, 09-400 P</w:t>
      </w:r>
      <w:r w:rsidR="00385FD2">
        <w:rPr>
          <w:rFonts w:ascii="Arial" w:eastAsia="Calibri" w:hAnsi="Arial" w:cs="Arial"/>
          <w:b/>
          <w:sz w:val="20"/>
          <w:lang w:eastAsia="pl-PL"/>
        </w:rPr>
        <w:t>łock</w:t>
      </w:r>
      <w:r w:rsidRPr="00763B4A" w:rsidDel="007213A4">
        <w:rPr>
          <w:rFonts w:ascii="Arial" w:eastAsia="Calibri" w:hAnsi="Arial" w:cs="Arial"/>
          <w:b/>
          <w:sz w:val="20"/>
          <w:lang w:eastAsia="pl-PL"/>
        </w:rPr>
        <w:t xml:space="preserve"> </w:t>
      </w:r>
      <w:r w:rsidRPr="00763B4A">
        <w:rPr>
          <w:rFonts w:ascii="Arial" w:eastAsia="Calibri" w:hAnsi="Arial" w:cs="Arial"/>
          <w:sz w:val="20"/>
          <w:lang w:eastAsia="pl-PL"/>
        </w:rPr>
        <w:t xml:space="preserve">(za datę skutecznego doręczenia faktury w takim przypadku będzie uznawana data doręczenia 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KSeF – w zależności od tego, która z wymienionych sytuacji nastąpi pierwsza).</w:t>
      </w:r>
    </w:p>
    <w:p w14:paraId="38080B46" w14:textId="7F11B242" w:rsidR="00763B4A" w:rsidRPr="00763B4A" w:rsidRDefault="00763B4A" w:rsidP="00763B4A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b) e-mail: </w:t>
      </w:r>
      <w:r w:rsidRPr="00763B4A">
        <w:rPr>
          <w:rFonts w:ascii="Arial" w:eastAsia="Calibri" w:hAnsi="Arial" w:cs="Arial"/>
          <w:b/>
          <w:sz w:val="20"/>
          <w:lang w:eastAsia="pl-PL"/>
        </w:rPr>
        <w:t>efaktura.opsa@orlen.pl</w:t>
      </w:r>
      <w:r w:rsidRPr="00763B4A">
        <w:rPr>
          <w:rFonts w:ascii="Arial" w:eastAsia="Calibri" w:hAnsi="Arial" w:cs="Arial"/>
          <w:sz w:val="20"/>
          <w:lang w:eastAsia="pl-PL"/>
        </w:rPr>
        <w:t xml:space="preserve"> (za datę skutecznego doręczenia faktury w takim przypadku będzie uznawana data wysłania przez </w:t>
      </w:r>
      <w:r>
        <w:rPr>
          <w:rFonts w:ascii="Arial" w:eastAsia="Calibri" w:hAnsi="Arial" w:cs="Arial"/>
          <w:sz w:val="20"/>
          <w:lang w:eastAsia="pl-PL"/>
        </w:rPr>
        <w:t>Sprzedawcę</w:t>
      </w:r>
      <w:r w:rsidRPr="00763B4A">
        <w:rPr>
          <w:rFonts w:ascii="Arial" w:eastAsia="Calibri" w:hAnsi="Arial" w:cs="Arial"/>
          <w:sz w:val="20"/>
          <w:lang w:eastAsia="pl-PL"/>
        </w:rPr>
        <w:t xml:space="preserve"> do </w:t>
      </w:r>
      <w:r w:rsidR="00B42E96">
        <w:rPr>
          <w:rFonts w:ascii="Arial" w:eastAsia="Calibri" w:hAnsi="Arial" w:cs="Arial"/>
          <w:sz w:val="20"/>
          <w:lang w:eastAsia="pl-PL"/>
        </w:rPr>
        <w:t>Kupującego</w:t>
      </w:r>
      <w:r w:rsidRPr="00763B4A">
        <w:rPr>
          <w:rFonts w:ascii="Arial" w:eastAsia="Calibri" w:hAnsi="Arial" w:cs="Arial"/>
          <w:sz w:val="20"/>
          <w:lang w:eastAsia="pl-PL"/>
        </w:rPr>
        <w:t xml:space="preserve"> wiadomości e-mail zawierającej ww. fakturę, np. w formacie pdf, oznaczoną odpowiednimi kodami zgodnie z ustawą o VAT lub data nadania fakturze numeru identyfikującego w KSeF – w zależności od tego, która z wymienionych sytuacji nastąpi pierwsza).</w:t>
      </w:r>
    </w:p>
    <w:p w14:paraId="52C64972" w14:textId="33FFED9C" w:rsidR="00B42E96" w:rsidRPr="00763B4A" w:rsidRDefault="00763B4A" w:rsidP="00763B4A">
      <w:pPr>
        <w:numPr>
          <w:ilvl w:val="0"/>
          <w:numId w:val="5"/>
        </w:numPr>
        <w:suppressAutoHyphens w:val="0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>Faktura będzie uznana za prawidłowo wystawioną, jeżeli zostanie wystawiona z uwzględnieniem zasad wystawiania faktur określonych w ustawie o VAT i niniejsz</w:t>
      </w:r>
      <w:r w:rsidR="00A63DD5">
        <w:rPr>
          <w:rFonts w:ascii="Arial" w:eastAsia="Calibri" w:hAnsi="Arial" w:cs="Arial"/>
          <w:sz w:val="20"/>
          <w:lang w:eastAsia="pl-PL"/>
        </w:rPr>
        <w:t>ym Zamówieniu</w:t>
      </w:r>
      <w:r w:rsidRPr="00763B4A">
        <w:rPr>
          <w:rFonts w:ascii="Arial" w:eastAsia="Calibri" w:hAnsi="Arial" w:cs="Arial"/>
          <w:sz w:val="20"/>
          <w:lang w:eastAsia="pl-PL"/>
        </w:rPr>
        <w:t>.</w:t>
      </w:r>
      <w:bookmarkStart w:id="0" w:name="_Hlk210310858"/>
    </w:p>
    <w:bookmarkEnd w:id="0"/>
    <w:p w14:paraId="0BF9F19B" w14:textId="78EFF8B6" w:rsidR="00763B4A" w:rsidRPr="00B42E96" w:rsidRDefault="00763B4A" w:rsidP="00D51B9B">
      <w:pPr>
        <w:numPr>
          <w:ilvl w:val="0"/>
          <w:numId w:val="5"/>
        </w:numPr>
        <w:suppressAutoHyphens w:val="0"/>
        <w:ind w:left="426"/>
        <w:jc w:val="both"/>
        <w:rPr>
          <w:rFonts w:ascii="Arial" w:hAnsi="Arial" w:cs="Arial"/>
          <w:bCs/>
          <w:sz w:val="20"/>
          <w:lang w:eastAsia="pl-PL"/>
        </w:rPr>
      </w:pPr>
      <w:r w:rsidRPr="00B42E96">
        <w:rPr>
          <w:rFonts w:ascii="Arial" w:eastAsia="Calibri" w:hAnsi="Arial" w:cs="Arial"/>
          <w:sz w:val="20"/>
          <w:lang w:eastAsia="pl-PL"/>
        </w:rPr>
        <w:t>Zasady</w:t>
      </w:r>
      <w:r w:rsidR="007956DE">
        <w:rPr>
          <w:rFonts w:ascii="Arial" w:eastAsia="Calibri" w:hAnsi="Arial" w:cs="Arial"/>
          <w:sz w:val="20"/>
          <w:lang w:eastAsia="pl-PL"/>
        </w:rPr>
        <w:t>,</w:t>
      </w:r>
      <w:r w:rsidRPr="00B42E96">
        <w:rPr>
          <w:rFonts w:ascii="Arial" w:eastAsia="Calibri" w:hAnsi="Arial" w:cs="Arial"/>
          <w:sz w:val="20"/>
          <w:lang w:eastAsia="pl-PL"/>
        </w:rPr>
        <w:t xml:space="preserve"> o których mowa w ust. 5 i 6 powyżej stosuje się odpowiednio do załączników ustrukturyzowanych.</w:t>
      </w:r>
    </w:p>
    <w:p w14:paraId="0EB67B3D" w14:textId="77777777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768803CE" w14:textId="77777777" w:rsidR="00763B4A" w:rsidRDefault="00763B4A">
      <w:pPr>
        <w:snapToGrid w:val="0"/>
        <w:jc w:val="both"/>
        <w:rPr>
          <w:rFonts w:ascii="Arial" w:hAnsi="Arial" w:cs="Arial"/>
          <w:sz w:val="20"/>
          <w:u w:val="single"/>
        </w:rPr>
      </w:pPr>
    </w:p>
    <w:p w14:paraId="7D7A2E5A" w14:textId="77777777" w:rsidR="00B66424" w:rsidRDefault="00B66424">
      <w:pPr>
        <w:pStyle w:val="Tekstpodstawowy31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7. Gwarancja:</w:t>
      </w:r>
    </w:p>
    <w:p w14:paraId="535120B0" w14:textId="7BC4F2D1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Sprzedawca udziela Kupującemu gwarancji na </w:t>
      </w:r>
      <w:r w:rsidR="000060E8">
        <w:rPr>
          <w:rFonts w:ascii="Arial" w:hAnsi="Arial" w:cs="Arial"/>
          <w:sz w:val="20"/>
        </w:rPr>
        <w:t xml:space="preserve">przedmiot Zamówienia na </w:t>
      </w:r>
      <w:r>
        <w:rPr>
          <w:rFonts w:ascii="Arial" w:hAnsi="Arial" w:cs="Arial"/>
          <w:sz w:val="20"/>
        </w:rPr>
        <w:t xml:space="preserve">okres </w:t>
      </w:r>
      <w:r w:rsidR="00912054">
        <w:rPr>
          <w:rFonts w:ascii="Arial" w:hAnsi="Arial" w:cs="Arial"/>
          <w:sz w:val="20"/>
        </w:rPr>
        <w:t>[</w:t>
      </w:r>
      <w:r>
        <w:rPr>
          <w:rFonts w:ascii="Arial" w:hAnsi="Arial" w:cs="Arial"/>
          <w:sz w:val="20"/>
        </w:rPr>
        <w:t>24 miesi</w:t>
      </w:r>
      <w:r w:rsidR="00587660">
        <w:rPr>
          <w:rFonts w:ascii="Arial" w:hAnsi="Arial" w:cs="Arial"/>
          <w:sz w:val="20"/>
        </w:rPr>
        <w:t>ę</w:t>
      </w:r>
      <w:r>
        <w:rPr>
          <w:rFonts w:ascii="Arial" w:hAnsi="Arial" w:cs="Arial"/>
          <w:sz w:val="20"/>
        </w:rPr>
        <w:t>c</w:t>
      </w:r>
      <w:r w:rsidR="00587660">
        <w:rPr>
          <w:rFonts w:ascii="Arial" w:hAnsi="Arial" w:cs="Arial"/>
          <w:sz w:val="20"/>
        </w:rPr>
        <w:t>y</w:t>
      </w:r>
      <w:r w:rsidR="00912054">
        <w:rPr>
          <w:rFonts w:ascii="Arial" w:hAnsi="Arial" w:cs="Arial"/>
          <w:sz w:val="20"/>
        </w:rPr>
        <w:t>]</w:t>
      </w:r>
      <w:r>
        <w:rPr>
          <w:rFonts w:ascii="Arial" w:hAnsi="Arial" w:cs="Arial"/>
          <w:sz w:val="20"/>
        </w:rPr>
        <w:t xml:space="preserve"> od podpisania protokołu odbioru</w:t>
      </w:r>
      <w:r w:rsidR="00864D68">
        <w:rPr>
          <w:rFonts w:ascii="Arial" w:hAnsi="Arial" w:cs="Arial"/>
          <w:sz w:val="20"/>
        </w:rPr>
        <w:t xml:space="preserve"> inwestycji</w:t>
      </w:r>
      <w:r>
        <w:rPr>
          <w:rFonts w:ascii="Arial" w:hAnsi="Arial" w:cs="Arial"/>
          <w:sz w:val="20"/>
        </w:rPr>
        <w:t>.</w:t>
      </w:r>
    </w:p>
    <w:p w14:paraId="6A5FF2A7" w14:textId="77777777" w:rsidR="00B66424" w:rsidRDefault="00B66424">
      <w:pPr>
        <w:spacing w:before="120"/>
        <w:jc w:val="both"/>
        <w:rPr>
          <w:rFonts w:ascii="Arial" w:eastAsia="Calibri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8. Inne postanowienia:</w:t>
      </w:r>
    </w:p>
    <w:p w14:paraId="0CA59588" w14:textId="63492229" w:rsidR="003F7AE1" w:rsidRPr="003F7AE1" w:rsidRDefault="003F7AE1" w:rsidP="00D51B9B">
      <w:pPr>
        <w:pStyle w:val="Tekstpodstawowy"/>
        <w:spacing w:line="24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>
        <w:rPr>
          <w:rFonts w:ascii="Arial" w:eastAsia="Calibri" w:hAnsi="Arial" w:cs="Arial"/>
          <w:b w:val="0"/>
          <w:sz w:val="20"/>
          <w:lang w:val="pl-PL"/>
        </w:rPr>
        <w:t xml:space="preserve"> 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przekazuje Klauzulę informacyjną, stanowiącą Załącznik nr </w:t>
      </w:r>
      <w:r>
        <w:rPr>
          <w:rFonts w:ascii="Arial" w:eastAsia="Calibri" w:hAnsi="Arial" w:cs="Arial"/>
          <w:b w:val="0"/>
          <w:sz w:val="20"/>
          <w:lang w:val="pl-PL"/>
        </w:rPr>
        <w:t xml:space="preserve">4 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do </w:t>
      </w:r>
      <w:r>
        <w:rPr>
          <w:rFonts w:ascii="Arial" w:eastAsia="Calibri" w:hAnsi="Arial" w:cs="Arial"/>
          <w:b w:val="0"/>
          <w:sz w:val="20"/>
          <w:lang w:val="pl-PL"/>
        </w:rPr>
        <w:t>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przedstawiającą szczegółowe informacje dotyczące przetwarzania danych osobowych udos</w:t>
      </w:r>
      <w:r>
        <w:rPr>
          <w:rFonts w:ascii="Arial" w:eastAsia="Calibri" w:hAnsi="Arial" w:cs="Arial"/>
          <w:b w:val="0"/>
          <w:sz w:val="20"/>
          <w:lang w:val="pl-PL"/>
        </w:rPr>
        <w:t>tępnionych w związku z zawieranym Zamówieniem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. </w:t>
      </w:r>
    </w:p>
    <w:p w14:paraId="476648B0" w14:textId="2BE70A93" w:rsidR="003F7AE1" w:rsidRPr="003F7AE1" w:rsidRDefault="003F7AE1" w:rsidP="00D51B9B">
      <w:pPr>
        <w:pStyle w:val="Tekstpodstawowy"/>
        <w:spacing w:line="24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Załączona Klauzula informacyjna stanowi wypełnienie obowiązku informacyjnego wynikającego z art. 13 Ogólnego Rozporządzenia Parlamentu Europejskiego i Rady (UE) 2016/679 z dnia 27 kwietnia 2016 r. w sprawie ochrony osób fizycznych w związku z przetwarzaniem danych osobowych i w sprawie swobodnego przepływu takich danych (RODO) i ma zastosowanie do danych osobowych pozyskanych bezpośrednio od osób, których dotyczą. W przypadku pozyskania przez KUPUJĄCY</w:t>
      </w:r>
      <w:r>
        <w:rPr>
          <w:rFonts w:ascii="Arial" w:eastAsia="Calibri" w:hAnsi="Arial" w:cs="Arial"/>
          <w:b w:val="0"/>
          <w:sz w:val="20"/>
          <w:lang w:val="pl-PL"/>
        </w:rPr>
        <w:t>EGO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danych osobowych poprzez udostępnienie ich przez </w:t>
      </w:r>
      <w:r>
        <w:rPr>
          <w:rFonts w:ascii="Arial" w:eastAsia="Calibri" w:hAnsi="Arial" w:cs="Arial"/>
          <w:b w:val="0"/>
          <w:sz w:val="20"/>
          <w:lang w:val="pl-PL"/>
        </w:rPr>
        <w:t>SPRZEDAWCĘ</w:t>
      </w:r>
      <w:r w:rsidRPr="003F7AE1">
        <w:rPr>
          <w:rFonts w:ascii="Arial" w:eastAsia="Calibri" w:hAnsi="Arial" w:cs="Arial"/>
          <w:b w:val="0"/>
          <w:sz w:val="20"/>
          <w:lang w:val="pl-PL"/>
        </w:rPr>
        <w:t>, SPRZEDAWCA zobowiązuje się do wypełnienia w imieniu KUPUJĄCYEGO jako Administratora danych w rozumieniu obowiązujących przepisów prawa o ochronie danych osobowych, niezwłocznie, jednakże nie później niż w terminie 30 (trzydzieści)</w:t>
      </w:r>
      <w:r>
        <w:rPr>
          <w:rFonts w:ascii="Arial" w:eastAsia="Calibri" w:hAnsi="Arial" w:cs="Arial"/>
          <w:b w:val="0"/>
          <w:sz w:val="20"/>
          <w:lang w:val="pl-PL"/>
        </w:rPr>
        <w:t xml:space="preserve"> dni od dnia zawarcia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obowiązku informacyjnego wynikającego z art. 14 RODO wobec osób fizycznych, których dane osobowe udostępnił w związku z zawar</w:t>
      </w:r>
      <w:r w:rsidR="00DE096C">
        <w:rPr>
          <w:rFonts w:ascii="Arial" w:eastAsia="Calibri" w:hAnsi="Arial" w:cs="Arial"/>
          <w:b w:val="0"/>
          <w:sz w:val="20"/>
          <w:lang w:val="pl-PL"/>
        </w:rPr>
        <w:t>ciem i/lub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. Obowiązek, o którym mowa w zdaniu poprzedzającym powinien zostać spełniony poprzez przekazanie tym osobom ww. Klauzuli informacyjnej, przy jednoczesnym zachowaniu zasady rozliczalności.</w:t>
      </w:r>
    </w:p>
    <w:p w14:paraId="09DB23A4" w14:textId="63EFB9E7" w:rsidR="003F7AE1" w:rsidRDefault="003F7AE1" w:rsidP="00D51B9B">
      <w:pPr>
        <w:pStyle w:val="Tekstpodstawowy"/>
        <w:spacing w:line="24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W przypadku, gdy w</w:t>
      </w:r>
      <w:r w:rsidR="00DE096C">
        <w:rPr>
          <w:rFonts w:ascii="Arial" w:eastAsia="Calibri" w:hAnsi="Arial" w:cs="Arial"/>
          <w:b w:val="0"/>
          <w:sz w:val="20"/>
          <w:lang w:val="pl-PL"/>
        </w:rPr>
        <w:t xml:space="preserve"> związku z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zaistnieje konieczność powierzenia przetwarzania danych osobowych, Strony zob</w:t>
      </w:r>
      <w:r w:rsidR="00DE096C">
        <w:rPr>
          <w:rFonts w:ascii="Arial" w:eastAsia="Calibri" w:hAnsi="Arial" w:cs="Arial"/>
          <w:b w:val="0"/>
          <w:sz w:val="20"/>
          <w:lang w:val="pl-PL"/>
        </w:rPr>
        <w:t>owiązane są do zawarcia odrębnego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której przedmiotem będą zasady i warunki ochrony oraz przetwarzania tych danych.</w:t>
      </w:r>
    </w:p>
    <w:p w14:paraId="1084676E" w14:textId="2221A54A" w:rsidR="00812AF3" w:rsidRPr="00D51B9B" w:rsidRDefault="00812AF3" w:rsidP="00812AF3">
      <w:p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b/>
          <w:bCs/>
          <w:sz w:val="20"/>
          <w:u w:val="single"/>
        </w:rPr>
      </w:pPr>
      <w:r w:rsidRPr="00D51B9B">
        <w:rPr>
          <w:rFonts w:ascii="Arial" w:eastAsia="Calibri" w:hAnsi="Arial" w:cs="Arial"/>
          <w:b/>
          <w:bCs/>
          <w:sz w:val="20"/>
          <w:u w:val="single"/>
        </w:rPr>
        <w:lastRenderedPageBreak/>
        <w:t xml:space="preserve">9. Załączniki </w:t>
      </w:r>
      <w:r w:rsidR="00586A89" w:rsidRPr="00D51B9B">
        <w:rPr>
          <w:rFonts w:ascii="Arial" w:eastAsia="Calibri" w:hAnsi="Arial" w:cs="Arial"/>
          <w:b/>
          <w:bCs/>
          <w:sz w:val="20"/>
          <w:u w:val="single"/>
        </w:rPr>
        <w:t xml:space="preserve">(stanowiące integralną część </w:t>
      </w:r>
      <w:r w:rsidR="00A63DD5" w:rsidRPr="00D51B9B">
        <w:rPr>
          <w:rFonts w:ascii="Arial" w:eastAsia="Calibri" w:hAnsi="Arial" w:cs="Arial"/>
          <w:b/>
          <w:bCs/>
          <w:sz w:val="20"/>
          <w:u w:val="single"/>
        </w:rPr>
        <w:t>Zamówienia</w:t>
      </w:r>
      <w:r w:rsidR="00586A89" w:rsidRPr="00D51B9B">
        <w:rPr>
          <w:rFonts w:ascii="Arial" w:eastAsia="Calibri" w:hAnsi="Arial" w:cs="Arial"/>
          <w:b/>
          <w:bCs/>
          <w:sz w:val="20"/>
          <w:u w:val="single"/>
        </w:rPr>
        <w:t xml:space="preserve">) </w:t>
      </w:r>
      <w:r w:rsidRPr="00D51B9B">
        <w:rPr>
          <w:rFonts w:ascii="Arial" w:eastAsia="Calibri" w:hAnsi="Arial" w:cs="Arial"/>
          <w:b/>
          <w:bCs/>
          <w:sz w:val="20"/>
          <w:u w:val="single"/>
        </w:rPr>
        <w:t>przekazane w formie elektronicznej:</w:t>
      </w:r>
    </w:p>
    <w:p w14:paraId="42809724" w14:textId="46FB2FC1" w:rsidR="00812AF3" w:rsidRPr="00D51B9B" w:rsidRDefault="00812AF3" w:rsidP="00D51B9B">
      <w:pPr>
        <w:numPr>
          <w:ilvl w:val="0"/>
          <w:numId w:val="4"/>
        </w:numPr>
        <w:suppressAutoHyphens w:val="0"/>
        <w:ind w:left="714" w:right="794" w:hanging="357"/>
        <w:jc w:val="both"/>
        <w:rPr>
          <w:rFonts w:ascii="Arial" w:eastAsia="Calibri" w:hAnsi="Arial" w:cs="Arial"/>
          <w:sz w:val="20"/>
        </w:rPr>
      </w:pPr>
      <w:r w:rsidRPr="00D51B9B">
        <w:rPr>
          <w:rFonts w:ascii="Arial" w:eastAsia="Calibri" w:hAnsi="Arial" w:cs="Arial"/>
          <w:sz w:val="20"/>
        </w:rPr>
        <w:t xml:space="preserve">Załącznik nr 1 - GK ORLEN Kodeks Postępowania dla Dostawców </w:t>
      </w:r>
    </w:p>
    <w:p w14:paraId="5A33120C" w14:textId="77777777" w:rsidR="00812AF3" w:rsidRPr="00D51B9B" w:rsidRDefault="00812AF3" w:rsidP="00D51B9B">
      <w:pPr>
        <w:numPr>
          <w:ilvl w:val="0"/>
          <w:numId w:val="4"/>
        </w:numPr>
        <w:suppressAutoHyphens w:val="0"/>
        <w:ind w:left="714" w:right="794" w:hanging="357"/>
        <w:jc w:val="both"/>
        <w:rPr>
          <w:rFonts w:ascii="Arial" w:eastAsia="Calibri" w:hAnsi="Arial" w:cs="Arial"/>
          <w:sz w:val="20"/>
        </w:rPr>
      </w:pPr>
      <w:r w:rsidRPr="00D51B9B">
        <w:rPr>
          <w:rFonts w:ascii="Arial" w:eastAsia="Calibri" w:hAnsi="Arial" w:cs="Arial"/>
          <w:sz w:val="20"/>
        </w:rPr>
        <w:t>Załącznik nr 2 - Wytyczne dotyczące ochrony środowiska</w:t>
      </w:r>
    </w:p>
    <w:p w14:paraId="74484B9F" w14:textId="4B676B7F" w:rsidR="00812AF3" w:rsidRPr="00D51B9B" w:rsidRDefault="00812AF3" w:rsidP="00D51B9B">
      <w:pPr>
        <w:numPr>
          <w:ilvl w:val="0"/>
          <w:numId w:val="4"/>
        </w:numPr>
        <w:suppressAutoHyphens w:val="0"/>
        <w:ind w:left="714" w:right="794" w:hanging="357"/>
        <w:jc w:val="both"/>
        <w:rPr>
          <w:rFonts w:ascii="Arial" w:eastAsia="Calibri" w:hAnsi="Arial" w:cs="Arial"/>
          <w:sz w:val="20"/>
        </w:rPr>
      </w:pPr>
      <w:r w:rsidRPr="00D51B9B">
        <w:rPr>
          <w:rFonts w:ascii="Arial" w:eastAsia="Calibri" w:hAnsi="Arial" w:cs="Arial"/>
          <w:sz w:val="20"/>
        </w:rPr>
        <w:t xml:space="preserve">Załącznik nr 3 - Wytyczne BHP do zamówień </w:t>
      </w:r>
    </w:p>
    <w:p w14:paraId="1489F6DE" w14:textId="6D05A542" w:rsidR="00812AF3" w:rsidRPr="00D51B9B" w:rsidRDefault="00812AF3" w:rsidP="00D51B9B">
      <w:pPr>
        <w:numPr>
          <w:ilvl w:val="0"/>
          <w:numId w:val="4"/>
        </w:numPr>
        <w:suppressAutoHyphens w:val="0"/>
        <w:ind w:left="714" w:right="794" w:hanging="357"/>
        <w:jc w:val="both"/>
        <w:rPr>
          <w:rFonts w:ascii="Arial" w:eastAsia="Calibri" w:hAnsi="Arial" w:cs="Arial"/>
          <w:sz w:val="20"/>
        </w:rPr>
      </w:pPr>
      <w:r w:rsidRPr="00D51B9B">
        <w:rPr>
          <w:rFonts w:ascii="Arial" w:eastAsia="Calibri" w:hAnsi="Arial" w:cs="Arial"/>
          <w:sz w:val="20"/>
        </w:rPr>
        <w:t xml:space="preserve">Załącznik nr 4 - Załączniki do wytycznych BHP </w:t>
      </w:r>
    </w:p>
    <w:p w14:paraId="0BD06FE7" w14:textId="472807B0" w:rsidR="00812AF3" w:rsidRPr="00D51B9B" w:rsidRDefault="00812AF3" w:rsidP="00D51B9B">
      <w:pPr>
        <w:numPr>
          <w:ilvl w:val="0"/>
          <w:numId w:val="4"/>
        </w:numPr>
        <w:suppressAutoHyphens w:val="0"/>
        <w:ind w:left="714" w:right="794" w:hanging="357"/>
        <w:jc w:val="both"/>
        <w:rPr>
          <w:rFonts w:ascii="Arial" w:eastAsia="Calibri" w:hAnsi="Arial" w:cs="Arial"/>
          <w:sz w:val="20"/>
        </w:rPr>
      </w:pPr>
      <w:r w:rsidRPr="00D51B9B">
        <w:rPr>
          <w:rFonts w:ascii="Arial" w:eastAsia="Calibri" w:hAnsi="Arial" w:cs="Arial"/>
          <w:sz w:val="20"/>
        </w:rPr>
        <w:t xml:space="preserve">Załącznik nr 5 - Polityka upominkowa _ główne założenia v1 </w:t>
      </w:r>
    </w:p>
    <w:p w14:paraId="5661AECF" w14:textId="626F2781" w:rsidR="00812AF3" w:rsidRPr="00D51B9B" w:rsidRDefault="00812AF3" w:rsidP="00D51B9B">
      <w:pPr>
        <w:numPr>
          <w:ilvl w:val="0"/>
          <w:numId w:val="4"/>
        </w:numPr>
        <w:suppressAutoHyphens w:val="0"/>
        <w:ind w:left="714" w:right="794" w:hanging="357"/>
        <w:jc w:val="both"/>
        <w:rPr>
          <w:rFonts w:ascii="Arial" w:eastAsia="Calibri" w:hAnsi="Arial" w:cs="Arial"/>
          <w:sz w:val="20"/>
        </w:rPr>
      </w:pPr>
      <w:r w:rsidRPr="00D51B9B">
        <w:rPr>
          <w:rFonts w:ascii="Arial" w:eastAsia="Calibri" w:hAnsi="Arial" w:cs="Arial"/>
          <w:sz w:val="20"/>
        </w:rPr>
        <w:t>Załącznik nr 6 - Oświadczenie NDA rk (jeżeli było wymagane)</w:t>
      </w:r>
    </w:p>
    <w:p w14:paraId="45B885D2" w14:textId="0765D6E8" w:rsidR="00832F86" w:rsidRPr="00D51B9B" w:rsidRDefault="00832F86" w:rsidP="00D51B9B">
      <w:pPr>
        <w:numPr>
          <w:ilvl w:val="0"/>
          <w:numId w:val="4"/>
        </w:numPr>
        <w:suppressAutoHyphens w:val="0"/>
        <w:ind w:left="714" w:right="794" w:hanging="357"/>
        <w:jc w:val="both"/>
        <w:rPr>
          <w:rFonts w:ascii="Arial" w:eastAsia="Calibri" w:hAnsi="Arial" w:cs="Arial"/>
          <w:sz w:val="20"/>
        </w:rPr>
      </w:pPr>
      <w:r w:rsidRPr="00D51B9B">
        <w:rPr>
          <w:rFonts w:ascii="Arial" w:eastAsia="Calibri" w:hAnsi="Arial" w:cs="Arial"/>
          <w:sz w:val="20"/>
        </w:rPr>
        <w:t>Załącznik nr 7 – Instrukcja o ruchu osobowym w ORLEN S.A.</w:t>
      </w:r>
    </w:p>
    <w:p w14:paraId="2FFC458B" w14:textId="0164A99D" w:rsidR="00832F86" w:rsidRPr="00D51B9B" w:rsidRDefault="00832F86" w:rsidP="00D51B9B">
      <w:pPr>
        <w:numPr>
          <w:ilvl w:val="0"/>
          <w:numId w:val="4"/>
        </w:numPr>
        <w:suppressAutoHyphens w:val="0"/>
        <w:ind w:left="714" w:right="794" w:hanging="357"/>
        <w:jc w:val="both"/>
        <w:rPr>
          <w:rFonts w:ascii="Arial" w:eastAsia="Calibri" w:hAnsi="Arial" w:cs="Arial"/>
          <w:sz w:val="20"/>
        </w:rPr>
      </w:pPr>
      <w:r w:rsidRPr="00D51B9B">
        <w:rPr>
          <w:rFonts w:ascii="Arial" w:eastAsia="Calibri" w:hAnsi="Arial" w:cs="Arial"/>
          <w:sz w:val="20"/>
        </w:rPr>
        <w:t>Załącznik nr 8 – Instrukcja o ruchu materiałowym w ORLEN S.A.</w:t>
      </w:r>
    </w:p>
    <w:p w14:paraId="7EBBC328" w14:textId="77777777" w:rsidR="00812AF3" w:rsidRDefault="00812AF3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</w:p>
    <w:p w14:paraId="00A8C8D3" w14:textId="04D59861" w:rsidR="00B66424" w:rsidRDefault="00812AF3" w:rsidP="003F7AE1">
      <w:pPr>
        <w:pStyle w:val="Tekstpodstawowy"/>
        <w:spacing w:before="120"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10</w:t>
      </w:r>
      <w:r w:rsidR="00B66424">
        <w:rPr>
          <w:rFonts w:ascii="Arial" w:hAnsi="Arial" w:cs="Arial"/>
          <w:sz w:val="20"/>
          <w:u w:val="single"/>
          <w:lang w:val="pl-PL"/>
        </w:rPr>
        <w:t>. Załączniki:</w:t>
      </w:r>
    </w:p>
    <w:p w14:paraId="662CF7E1" w14:textId="77777777" w:rsid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1 – </w:t>
      </w:r>
      <w:r w:rsidR="002C4F49" w:rsidRPr="002C4F49">
        <w:rPr>
          <w:rFonts w:ascii="Arial" w:hAnsi="Arial" w:cs="Arial"/>
          <w:sz w:val="20"/>
        </w:rPr>
        <w:t>………………..</w:t>
      </w:r>
      <w:r w:rsidRPr="002C4F49">
        <w:rPr>
          <w:rFonts w:ascii="Arial" w:hAnsi="Arial" w:cs="Arial"/>
          <w:sz w:val="20"/>
        </w:rPr>
        <w:t xml:space="preserve"> </w:t>
      </w:r>
    </w:p>
    <w:p w14:paraId="662E598A" w14:textId="517EFFC2" w:rsidR="00B66424" w:rsidRP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2 -  </w:t>
      </w:r>
      <w:r w:rsidR="00912054">
        <w:rPr>
          <w:rFonts w:ascii="Arial" w:hAnsi="Arial" w:cs="Arial"/>
          <w:sz w:val="20"/>
        </w:rPr>
        <w:t xml:space="preserve">OGÓLNE </w:t>
      </w:r>
      <w:r w:rsidRPr="002C4F49">
        <w:rPr>
          <w:rFonts w:ascii="Arial" w:hAnsi="Arial" w:cs="Arial"/>
          <w:sz w:val="20"/>
        </w:rPr>
        <w:t>WARUNKI ZAKUPU TOWARÓW ORAZ ZAKUPU TOWARÓW I SWIADCZENIA USŁUG ORLEN Projekt Spółka Akcyjna</w:t>
      </w:r>
    </w:p>
    <w:p w14:paraId="1B2DF08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3 – Klauzula Antykorupcyjna</w:t>
      </w:r>
    </w:p>
    <w:p w14:paraId="4C714C60" w14:textId="2F38D32D" w:rsidR="00B66424" w:rsidRDefault="00B66424" w:rsidP="00566175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4 -  </w:t>
      </w:r>
      <w:r w:rsidR="00566175" w:rsidRPr="00566175">
        <w:rPr>
          <w:rFonts w:ascii="Arial" w:hAnsi="Arial" w:cs="Arial"/>
          <w:sz w:val="20"/>
        </w:rPr>
        <w:t>Klauzula informacyjna RODO.</w:t>
      </w:r>
    </w:p>
    <w:p w14:paraId="318BD6D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5 – Tajemnica Spółki/Przedsiębiorstwa</w:t>
      </w:r>
    </w:p>
    <w:p w14:paraId="5CBDD962" w14:textId="3D6F6C74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6 – Własność Intelektualna</w:t>
      </w:r>
    </w:p>
    <w:p w14:paraId="6E26052F" w14:textId="77777777" w:rsidR="00684A9F" w:rsidRDefault="00684A9F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2D850004" w14:textId="526143A4" w:rsidR="00E70B2F" w:rsidRPr="00105DB3" w:rsidRDefault="00812AF3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highlight w:val="yellow"/>
        </w:rPr>
        <w:t>Załą</w:t>
      </w:r>
      <w:r w:rsidR="00E70B2F">
        <w:rPr>
          <w:rFonts w:ascii="Arial" w:hAnsi="Arial" w:cs="Arial"/>
          <w:sz w:val="20"/>
          <w:highlight w:val="yellow"/>
        </w:rPr>
        <w:t>cznik nr 8 – Informacja w zakresie Wymagań Bezpieczeństwa  i Higieny Pracy Orlen S. A</w:t>
      </w:r>
    </w:p>
    <w:p w14:paraId="76A0750E" w14:textId="77777777" w:rsidR="00684A9F" w:rsidRDefault="00684A9F" w:rsidP="00684A9F">
      <w:pPr>
        <w:tabs>
          <w:tab w:val="left" w:pos="1134"/>
          <w:tab w:val="left" w:pos="1701"/>
        </w:tabs>
        <w:ind w:left="708"/>
        <w:jc w:val="both"/>
        <w:rPr>
          <w:rFonts w:ascii="Arial" w:hAnsi="Arial" w:cs="Arial"/>
          <w:sz w:val="20"/>
        </w:rPr>
      </w:pPr>
    </w:p>
    <w:p w14:paraId="7A49784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6F989A1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KUPUJĄCY</w:t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  <w:t>SPRZEDAWCA</w:t>
      </w:r>
    </w:p>
    <w:p w14:paraId="4C5CD4F3" w14:textId="334E2040" w:rsidR="00B66424" w:rsidDel="00D51B9B" w:rsidRDefault="00B66424">
      <w:pPr>
        <w:pStyle w:val="Tekstpodstawowy"/>
        <w:spacing w:before="120"/>
        <w:ind w:right="0" w:firstLine="360"/>
        <w:rPr>
          <w:del w:id="1" w:author="Kaleta Katarzyna (PRO)" w:date="2025-11-20T11:26:00Z" w16du:dateUtc="2025-11-20T10:26:00Z"/>
          <w:rFonts w:ascii="Arial" w:hAnsi="Arial" w:cs="Arial"/>
          <w:sz w:val="20"/>
          <w:lang w:val="pl-PL"/>
        </w:rPr>
      </w:pPr>
    </w:p>
    <w:p w14:paraId="3F522E37" w14:textId="33BF6A2D" w:rsidR="00B66424" w:rsidRDefault="00B66424">
      <w:pPr>
        <w:pStyle w:val="Tekstpodstawowy"/>
        <w:spacing w:before="120"/>
        <w:ind w:right="0" w:firstLine="360"/>
      </w:pPr>
    </w:p>
    <w:sectPr w:rsidR="00B66424">
      <w:headerReference w:type="default" r:id="rId7"/>
      <w:footerReference w:type="even" r:id="rId8"/>
      <w:footerReference w:type="default" r:id="rId9"/>
      <w:pgSz w:w="11906" w:h="16838"/>
      <w:pgMar w:top="2092" w:right="991" w:bottom="1701" w:left="1134" w:header="851" w:footer="61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5B251" w14:textId="77777777" w:rsidR="008F3FB4" w:rsidRDefault="008F3FB4">
      <w:r>
        <w:separator/>
      </w:r>
    </w:p>
  </w:endnote>
  <w:endnote w:type="continuationSeparator" w:id="0">
    <w:p w14:paraId="2C7A69E7" w14:textId="77777777" w:rsidR="008F3FB4" w:rsidRDefault="008F3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1798" w14:textId="77777777" w:rsidR="00B66424" w:rsidRDefault="00B66424">
    <w:pPr>
      <w:pStyle w:val="Stopka"/>
      <w:jc w:val="right"/>
    </w:pPr>
  </w:p>
  <w:p w14:paraId="7D1BE86C" w14:textId="1C194720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956DE">
      <w:rPr>
        <w:noProof/>
      </w:rPr>
      <w:t>6</w:t>
    </w:r>
    <w:r>
      <w:fldChar w:fldCharType="end"/>
    </w:r>
  </w:p>
  <w:p w14:paraId="32B07F01" w14:textId="77777777" w:rsidR="00B66424" w:rsidRDefault="00B66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526" w:type="dxa"/>
      <w:tblLayout w:type="fixed"/>
      <w:tblLook w:val="0000" w:firstRow="0" w:lastRow="0" w:firstColumn="0" w:lastColumn="0" w:noHBand="0" w:noVBand="0"/>
    </w:tblPr>
    <w:tblGrid>
      <w:gridCol w:w="3402"/>
      <w:gridCol w:w="3261"/>
    </w:tblGrid>
    <w:tr w:rsidR="00B77162" w14:paraId="6005843C" w14:textId="77777777">
      <w:trPr>
        <w:trHeight w:val="60"/>
      </w:trPr>
      <w:tc>
        <w:tcPr>
          <w:tcW w:w="3402" w:type="dxa"/>
        </w:tcPr>
        <w:p w14:paraId="66630B71" w14:textId="66885159" w:rsidR="00B77162" w:rsidRDefault="00B77162" w:rsidP="00B77162">
          <w:pPr>
            <w:pStyle w:val="Stopka"/>
            <w:ind w:right="601" w:firstLine="34"/>
            <w:jc w:val="right"/>
            <w:rPr>
              <w:rFonts w:ascii="Calibri" w:hAnsi="Calibri" w:cs="Calibri"/>
              <w:sz w:val="12"/>
            </w:rPr>
          </w:pPr>
        </w:p>
      </w:tc>
      <w:tc>
        <w:tcPr>
          <w:tcW w:w="3261" w:type="dxa"/>
        </w:tcPr>
        <w:p w14:paraId="4F072439" w14:textId="77777777" w:rsidR="00B77162" w:rsidRDefault="00B77162" w:rsidP="00CD5CC1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sz w:val="14"/>
            </w:rPr>
          </w:pPr>
        </w:p>
      </w:tc>
    </w:tr>
  </w:tbl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E160FB" w:rsidRPr="00E160FB" w14:paraId="3D1AEF78" w14:textId="77777777" w:rsidTr="00E0712B">
      <w:tc>
        <w:tcPr>
          <w:tcW w:w="2978" w:type="dxa"/>
        </w:tcPr>
        <w:p w14:paraId="6D50DA58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ORLEN Projekt S.A.</w:t>
          </w:r>
        </w:p>
        <w:p w14:paraId="51D54F3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 siedzibą w Płocku</w:t>
          </w:r>
        </w:p>
        <w:p w14:paraId="7F4CC486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Zglenickiego 42</w:t>
          </w:r>
        </w:p>
        <w:p w14:paraId="3F1C36D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09-411 Płock</w:t>
          </w:r>
        </w:p>
      </w:tc>
      <w:tc>
        <w:tcPr>
          <w:tcW w:w="4019" w:type="dxa"/>
        </w:tcPr>
        <w:p w14:paraId="3870171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Rejestracja Spółki:</w:t>
          </w:r>
        </w:p>
        <w:p w14:paraId="3F32B069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Sąd Rejonowy dla Łodzi-Śródmieścia w Łodzi; </w:t>
          </w:r>
        </w:p>
        <w:p w14:paraId="16A68AEF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XX Wydział Gospodarczy</w:t>
          </w:r>
        </w:p>
        <w:p w14:paraId="0E2C9DB0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KRS: 0000064194</w:t>
          </w:r>
        </w:p>
        <w:p w14:paraId="60AA1884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NIP: 774-23-72-663</w:t>
          </w:r>
        </w:p>
        <w:p w14:paraId="787B66E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REGON: 610411633</w:t>
          </w:r>
        </w:p>
        <w:p w14:paraId="31279BCA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BDO: 000025750 </w:t>
          </w:r>
        </w:p>
        <w:p w14:paraId="57904F3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Wysokość kapitału zakładowego i kapitału wpłaconego: 1 500 000 zł</w:t>
          </w:r>
        </w:p>
        <w:p w14:paraId="563B47EB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right="567"/>
            <w:rPr>
              <w:rFonts w:ascii="Arial" w:hAnsi="Arial" w:cs="Arial"/>
              <w:noProof/>
              <w:color w:val="676D6F"/>
              <w:sz w:val="16"/>
              <w:szCs w:val="16"/>
              <w:lang w:eastAsia="pl-PL"/>
            </w:rPr>
          </w:pPr>
        </w:p>
      </w:tc>
      <w:tc>
        <w:tcPr>
          <w:tcW w:w="2076" w:type="dxa"/>
        </w:tcPr>
        <w:p w14:paraId="3B42EDE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+48 (24) 364-46-00</w:t>
          </w:r>
        </w:p>
        <w:p w14:paraId="11AD36C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sekretariat@orlenprojekt.eu www.orlenprojekt.pl</w:t>
          </w:r>
        </w:p>
      </w:tc>
    </w:tr>
  </w:tbl>
  <w:p w14:paraId="4EAED05B" w14:textId="36CB6642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956DE">
      <w:rPr>
        <w:noProof/>
      </w:rPr>
      <w:t>5</w:t>
    </w:r>
    <w:r>
      <w:fldChar w:fldCharType="end"/>
    </w:r>
  </w:p>
  <w:p w14:paraId="237C15BE" w14:textId="77777777" w:rsidR="00B66424" w:rsidRDefault="00B66424">
    <w:pPr>
      <w:pStyle w:val="Stopka"/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3B9DE" w14:textId="77777777" w:rsidR="008F3FB4" w:rsidRDefault="008F3FB4">
      <w:r>
        <w:separator/>
      </w:r>
    </w:p>
  </w:footnote>
  <w:footnote w:type="continuationSeparator" w:id="0">
    <w:p w14:paraId="1AA0E8D9" w14:textId="77777777" w:rsidR="008F3FB4" w:rsidRDefault="008F3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8108C" w14:textId="53DECD8D" w:rsidR="00B66424" w:rsidRDefault="00E160FB">
    <w:pPr>
      <w:pStyle w:val="Nagwek"/>
      <w:jc w:val="center"/>
    </w:pPr>
    <w:r w:rsidRPr="00E160FB">
      <w:rPr>
        <w:rFonts w:ascii="Arial" w:hAnsi="Arial"/>
        <w:noProof/>
        <w:lang w:eastAsia="pl-PL"/>
      </w:rPr>
      <w:drawing>
        <wp:inline distT="0" distB="0" distL="0" distR="0" wp14:anchorId="36A8BE5F" wp14:editId="029C08CC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15963D5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91F33"/>
    <w:multiLevelType w:val="hybridMultilevel"/>
    <w:tmpl w:val="E91A21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EF330D3"/>
    <w:multiLevelType w:val="hybridMultilevel"/>
    <w:tmpl w:val="75162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25287">
    <w:abstractNumId w:val="0"/>
  </w:num>
  <w:num w:numId="2" w16cid:durableId="1413510499">
    <w:abstractNumId w:val="1"/>
  </w:num>
  <w:num w:numId="3" w16cid:durableId="1127888722">
    <w:abstractNumId w:val="3"/>
  </w:num>
  <w:num w:numId="4" w16cid:durableId="1010988081">
    <w:abstractNumId w:val="4"/>
  </w:num>
  <w:num w:numId="5" w16cid:durableId="1882352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leta Katarzyna (PRO)">
    <w15:presenceInfo w15:providerId="AD" w15:userId="S::KaletaKa@orlen.pl::9320dd33-aafb-4e71-b009-4be589a07a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3DB"/>
    <w:rsid w:val="000060E8"/>
    <w:rsid w:val="0000614E"/>
    <w:rsid w:val="00034FC7"/>
    <w:rsid w:val="000423B5"/>
    <w:rsid w:val="00053A05"/>
    <w:rsid w:val="00083FB5"/>
    <w:rsid w:val="000902B3"/>
    <w:rsid w:val="000B077A"/>
    <w:rsid w:val="00103A99"/>
    <w:rsid w:val="001740AD"/>
    <w:rsid w:val="001A10E5"/>
    <w:rsid w:val="0021125D"/>
    <w:rsid w:val="002221F1"/>
    <w:rsid w:val="00230A96"/>
    <w:rsid w:val="0024345D"/>
    <w:rsid w:val="002651B6"/>
    <w:rsid w:val="002963DB"/>
    <w:rsid w:val="002A6E4C"/>
    <w:rsid w:val="002B4B59"/>
    <w:rsid w:val="002C3FB7"/>
    <w:rsid w:val="002C4F49"/>
    <w:rsid w:val="002F60E4"/>
    <w:rsid w:val="00332206"/>
    <w:rsid w:val="00385FD2"/>
    <w:rsid w:val="003F7AE1"/>
    <w:rsid w:val="004104D5"/>
    <w:rsid w:val="00413A8C"/>
    <w:rsid w:val="00444126"/>
    <w:rsid w:val="00446651"/>
    <w:rsid w:val="0046107B"/>
    <w:rsid w:val="004B05D1"/>
    <w:rsid w:val="004D7C54"/>
    <w:rsid w:val="005635CB"/>
    <w:rsid w:val="00565158"/>
    <w:rsid w:val="00566175"/>
    <w:rsid w:val="0057644E"/>
    <w:rsid w:val="00586A89"/>
    <w:rsid w:val="00587660"/>
    <w:rsid w:val="005B26BB"/>
    <w:rsid w:val="005D4984"/>
    <w:rsid w:val="005F7205"/>
    <w:rsid w:val="00643262"/>
    <w:rsid w:val="00675500"/>
    <w:rsid w:val="00684A9F"/>
    <w:rsid w:val="00694046"/>
    <w:rsid w:val="00707DCB"/>
    <w:rsid w:val="00715D40"/>
    <w:rsid w:val="00763B4A"/>
    <w:rsid w:val="00770591"/>
    <w:rsid w:val="007956DE"/>
    <w:rsid w:val="007D6856"/>
    <w:rsid w:val="00810FFE"/>
    <w:rsid w:val="00812AF3"/>
    <w:rsid w:val="00832F86"/>
    <w:rsid w:val="00864D68"/>
    <w:rsid w:val="00883D14"/>
    <w:rsid w:val="0088728F"/>
    <w:rsid w:val="008C530E"/>
    <w:rsid w:val="008F3FB4"/>
    <w:rsid w:val="00912054"/>
    <w:rsid w:val="009408C8"/>
    <w:rsid w:val="009E7F6C"/>
    <w:rsid w:val="00A22FCD"/>
    <w:rsid w:val="00A472B9"/>
    <w:rsid w:val="00A63DD5"/>
    <w:rsid w:val="00A70A70"/>
    <w:rsid w:val="00AD6124"/>
    <w:rsid w:val="00AF1CA2"/>
    <w:rsid w:val="00AF4BF0"/>
    <w:rsid w:val="00B22050"/>
    <w:rsid w:val="00B2545B"/>
    <w:rsid w:val="00B42E96"/>
    <w:rsid w:val="00B66424"/>
    <w:rsid w:val="00B77162"/>
    <w:rsid w:val="00BE5082"/>
    <w:rsid w:val="00C83C46"/>
    <w:rsid w:val="00CD5CC1"/>
    <w:rsid w:val="00D0633C"/>
    <w:rsid w:val="00D36A95"/>
    <w:rsid w:val="00D51B9B"/>
    <w:rsid w:val="00DE096C"/>
    <w:rsid w:val="00E160FB"/>
    <w:rsid w:val="00E70B2F"/>
    <w:rsid w:val="00EC179E"/>
    <w:rsid w:val="00EF3A35"/>
    <w:rsid w:val="00EF6488"/>
    <w:rsid w:val="00F07DA6"/>
    <w:rsid w:val="00F148A8"/>
    <w:rsid w:val="00F43561"/>
    <w:rsid w:val="00F6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00CDD8"/>
  <w15:chartTrackingRefBased/>
  <w15:docId w15:val="{C63ADC03-2428-4164-B9A8-B92BABF1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100"/>
      <w:ind w:left="7080" w:firstLine="0"/>
      <w:outlineLvl w:val="1"/>
    </w:pPr>
    <w:rPr>
      <w:lang w:val="de-D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4950" w:right="226" w:firstLine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0" w:right="226" w:firstLine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pacing w:val="0"/>
    </w:rPr>
  </w:style>
  <w:style w:type="character" w:customStyle="1" w:styleId="WW8Num6z0">
    <w:name w:val="WW8Num6z0"/>
    <w:rPr>
      <w:b/>
      <w:i w:val="0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b/>
      <w:i w:val="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Arial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  <w:sz w:val="20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5z0">
    <w:name w:val="WW8Num35z0"/>
    <w:rPr>
      <w:rFonts w:ascii="Arial" w:hAnsi="Arial" w:cs="Aria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7z0">
    <w:name w:val="WW8Num37z0"/>
    <w:rPr>
      <w:rFonts w:ascii="Arial" w:hAnsi="Arial" w:cs="Aria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St4z0">
    <w:name w:val="WW8NumSt4z0"/>
    <w:rPr>
      <w:rFonts w:ascii="Symbol" w:hAnsi="Symbol" w:cs="Symbol" w:hint="default"/>
    </w:rPr>
  </w:style>
  <w:style w:type="character" w:customStyle="1" w:styleId="WW8NumSt17z0">
    <w:name w:val="WW8NumSt17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StylArial11ptPogrubienie">
    <w:name w:val="Styl Arial 11 pt Pogrubienie"/>
    <w:rPr>
      <w:rFonts w:ascii="Times New Roman" w:hAnsi="Times New Roman" w:cs="Times New Roman"/>
      <w:bCs/>
      <w:sz w:val="24"/>
    </w:rPr>
  </w:style>
  <w:style w:type="character" w:customStyle="1" w:styleId="StylArial11ptPogrubienie1">
    <w:name w:val="Styl Arial 11 pt Pogrubienie1"/>
    <w:rPr>
      <w:rFonts w:ascii="Times New Roman" w:hAnsi="Times New Roman" w:cs="Times New Roman"/>
      <w:bCs/>
      <w:strike w:val="0"/>
      <w:dstrike w:val="0"/>
      <w:position w:val="0"/>
      <w:sz w:val="24"/>
      <w:szCs w:val="22"/>
      <w:vertAlign w:val="baseline"/>
    </w:rPr>
  </w:style>
  <w:style w:type="character" w:customStyle="1" w:styleId="StylArialPogrubienie">
    <w:name w:val="Styl Arial Pogrubienie"/>
    <w:rPr>
      <w:rFonts w:ascii="Arial" w:hAnsi="Arial" w:cs="Arial"/>
      <w:bCs/>
      <w:sz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</w:rPr>
  </w:style>
  <w:style w:type="character" w:customStyle="1" w:styleId="Tekstpodstawowy3Znak">
    <w:name w:val="Tekst podstawowy 3 Znak"/>
    <w:rPr>
      <w:b/>
      <w:sz w:val="24"/>
    </w:rPr>
  </w:style>
  <w:style w:type="character" w:customStyle="1" w:styleId="TekstpodstawowyZnak">
    <w:name w:val="Tekst podstawowy Znak"/>
    <w:rPr>
      <w:b/>
      <w:sz w:val="24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exact"/>
      <w:ind w:right="-142" w:firstLine="708"/>
    </w:pPr>
    <w:rPr>
      <w:bCs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customStyle="1" w:styleId="Tekstpodstawowywcity21">
    <w:name w:val="Tekst podstawowy wcięty 21"/>
    <w:basedOn w:val="Normalny"/>
    <w:pPr>
      <w:ind w:left="990" w:hanging="990"/>
    </w:pPr>
  </w:style>
  <w:style w:type="paragraph" w:customStyle="1" w:styleId="Tekstpodstawowy21">
    <w:name w:val="Tekst podstawowy 21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</w:rPr>
  </w:style>
  <w:style w:type="paragraph" w:customStyle="1" w:styleId="Tekstpodstawowy31">
    <w:name w:val="Tekst podstawowy 31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stronyzlewej">
    <w:name w:val="Nagłówek strony z lewej"/>
    <w:basedOn w:val="Normalny"/>
    <w:pPr>
      <w:suppressLineNumbers/>
      <w:tabs>
        <w:tab w:val="center" w:pos="4890"/>
        <w:tab w:val="right" w:pos="9781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60E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060E8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060E8"/>
    <w:rPr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5B26BB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5B26BB"/>
    <w:rPr>
      <w:rFonts w:ascii="Consolas" w:hAnsi="Consolas"/>
      <w:sz w:val="21"/>
      <w:szCs w:val="21"/>
      <w:lang w:eastAsia="ar-SA"/>
    </w:rPr>
  </w:style>
  <w:style w:type="table" w:styleId="Tabela-Siatka">
    <w:name w:val="Table Grid"/>
    <w:basedOn w:val="Standardowy"/>
    <w:rsid w:val="00E16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E160FB"/>
    <w:pPr>
      <w:tabs>
        <w:tab w:val="center" w:pos="4536"/>
        <w:tab w:val="right" w:pos="9072"/>
      </w:tabs>
      <w:suppressAutoHyphens w:val="0"/>
      <w:ind w:right="567"/>
      <w:jc w:val="right"/>
    </w:pPr>
    <w:rPr>
      <w:rFonts w:ascii="Calibri" w:hAnsi="Calibri" w:cs="Calibri"/>
      <w:noProof/>
      <w:sz w:val="16"/>
      <w:szCs w:val="24"/>
      <w:lang w:eastAsia="pl-PL"/>
    </w:rPr>
  </w:style>
  <w:style w:type="character" w:customStyle="1" w:styleId="OPStopkaZnak">
    <w:name w:val="OP_Stopka Znak"/>
    <w:basedOn w:val="Domylnaczcionkaakapitu"/>
    <w:link w:val="OPStopka"/>
    <w:rsid w:val="00E160FB"/>
    <w:rPr>
      <w:rFonts w:ascii="Calibri" w:hAnsi="Calibri" w:cs="Calibri"/>
      <w:noProof/>
      <w:sz w:val="16"/>
      <w:szCs w:val="24"/>
    </w:rPr>
  </w:style>
  <w:style w:type="paragraph" w:styleId="Poprawka">
    <w:name w:val="Revision"/>
    <w:hidden/>
    <w:uiPriority w:val="99"/>
    <w:semiHidden/>
    <w:rsid w:val="00EC179E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2060</Words>
  <Characters>12366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S.A.</Company>
  <LinksUpToDate>false</LinksUpToDate>
  <CharactersWithSpaces>14398</CharactersWithSpaces>
  <SharedDoc>false</SharedDoc>
  <HLinks>
    <vt:vector size="6" baseType="variant">
      <vt:variant>
        <vt:i4>7536642</vt:i4>
      </vt:variant>
      <vt:variant>
        <vt:i4>0</vt:i4>
      </vt:variant>
      <vt:variant>
        <vt:i4>0</vt:i4>
      </vt:variant>
      <vt:variant>
        <vt:i4>5</vt:i4>
      </vt:variant>
      <vt:variant>
        <vt:lpwstr>mailto:gabriela.sroczynska@orlenprojekt.eu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Wawer Maciej (PRO)</dc:creator>
  <cp:keywords> </cp:keywords>
  <cp:lastModifiedBy>Kaleta Katarzyna (PRO)</cp:lastModifiedBy>
  <cp:revision>3</cp:revision>
  <cp:lastPrinted>1899-12-31T23:00:00Z</cp:lastPrinted>
  <dcterms:created xsi:type="dcterms:W3CDTF">2025-11-20T10:20:00Z</dcterms:created>
  <dcterms:modified xsi:type="dcterms:W3CDTF">2025-11-20T10:27:00Z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0x010100EF1F740CC6599349A918F4ECDF1F42CF</vt:lpwstr>
  </property>
</Properties>
</file>